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901" w:rsidRPr="00B104DC" w:rsidRDefault="00320A56" w:rsidP="009E2901">
      <w:pPr>
        <w:rPr>
          <w:rFonts w:asciiTheme="minorHAnsi" w:hAnsiTheme="minorHAnsi" w:cstheme="minorHAnsi"/>
          <w:b/>
          <w:sz w:val="32"/>
        </w:rPr>
      </w:pPr>
      <w:r w:rsidRPr="00B104DC">
        <w:rPr>
          <w:rFonts w:asciiTheme="minorHAnsi" w:hAnsiTheme="minorHAnsi" w:cstheme="minorHAnsi"/>
          <w:b/>
          <w:sz w:val="32"/>
        </w:rPr>
        <w:t xml:space="preserve">Outcome Mapping – </w:t>
      </w:r>
      <w:commentRangeStart w:id="0"/>
      <w:proofErr w:type="spellStart"/>
      <w:r w:rsidRPr="00B104DC">
        <w:rPr>
          <w:rFonts w:asciiTheme="minorHAnsi" w:hAnsiTheme="minorHAnsi" w:cstheme="minorHAnsi"/>
          <w:b/>
          <w:sz w:val="32"/>
        </w:rPr>
        <w:t>Progess</w:t>
      </w:r>
      <w:proofErr w:type="spellEnd"/>
      <w:r w:rsidRPr="00B104DC">
        <w:rPr>
          <w:rFonts w:asciiTheme="minorHAnsi" w:hAnsiTheme="minorHAnsi" w:cstheme="minorHAnsi"/>
          <w:b/>
          <w:sz w:val="32"/>
        </w:rPr>
        <w:t xml:space="preserve"> Markers</w:t>
      </w:r>
      <w:r w:rsidR="00B104DC">
        <w:rPr>
          <w:rFonts w:asciiTheme="minorHAnsi" w:hAnsiTheme="minorHAnsi" w:cstheme="minorHAnsi"/>
          <w:b/>
          <w:sz w:val="32"/>
        </w:rPr>
        <w:t xml:space="preserve"> </w:t>
      </w:r>
      <w:r w:rsidRPr="00B104DC">
        <w:rPr>
          <w:rFonts w:asciiTheme="minorHAnsi" w:hAnsiTheme="minorHAnsi" w:cstheme="minorHAnsi"/>
          <w:b/>
          <w:sz w:val="32"/>
        </w:rPr>
        <w:t xml:space="preserve">ImGoats </w:t>
      </w:r>
      <w:r w:rsidR="009E2901" w:rsidRPr="00B104DC">
        <w:rPr>
          <w:rFonts w:asciiTheme="minorHAnsi" w:hAnsiTheme="minorHAnsi" w:cstheme="minorHAnsi"/>
          <w:b/>
          <w:sz w:val="32"/>
        </w:rPr>
        <w:t>Mozambique</w:t>
      </w:r>
      <w:commentRangeEnd w:id="0"/>
      <w:r w:rsidR="005455EB">
        <w:rPr>
          <w:rStyle w:val="CommentReference"/>
        </w:rPr>
        <w:commentReference w:id="0"/>
      </w:r>
    </w:p>
    <w:p w:rsidR="009E2901" w:rsidRPr="00B04AB0" w:rsidRDefault="009E2901" w:rsidP="009E2901">
      <w:pPr>
        <w:rPr>
          <w:rFonts w:asciiTheme="minorHAnsi" w:hAnsiTheme="minorHAnsi" w:cstheme="minorHAnsi"/>
          <w:b/>
          <w:sz w:val="28"/>
          <w:lang w:val="en-GB"/>
        </w:rPr>
      </w:pPr>
      <w:commentRangeStart w:id="1"/>
      <w:r w:rsidRPr="00B04AB0">
        <w:rPr>
          <w:rFonts w:asciiTheme="minorHAnsi" w:hAnsiTheme="minorHAnsi" w:cstheme="minorHAnsi"/>
          <w:b/>
          <w:sz w:val="28"/>
          <w:lang w:val="en-GB"/>
        </w:rPr>
        <w:t xml:space="preserve">Boundary </w:t>
      </w:r>
      <w:r w:rsidR="00A54307" w:rsidRPr="00B04AB0">
        <w:rPr>
          <w:rFonts w:asciiTheme="minorHAnsi" w:hAnsiTheme="minorHAnsi" w:cstheme="minorHAnsi"/>
          <w:b/>
          <w:sz w:val="28"/>
          <w:lang w:val="en-GB"/>
        </w:rPr>
        <w:t>Partner</w:t>
      </w:r>
      <w:r w:rsidRPr="00B04AB0">
        <w:rPr>
          <w:rFonts w:asciiTheme="minorHAnsi" w:hAnsiTheme="minorHAnsi" w:cstheme="minorHAnsi"/>
          <w:b/>
          <w:sz w:val="28"/>
          <w:lang w:val="en-GB"/>
        </w:rPr>
        <w:t>: Production Actors</w:t>
      </w:r>
      <w:r w:rsidR="00B104DC">
        <w:rPr>
          <w:rFonts w:asciiTheme="minorHAnsi" w:hAnsiTheme="minorHAnsi" w:cstheme="minorHAnsi"/>
          <w:b/>
          <w:sz w:val="28"/>
          <w:lang w:val="en-GB"/>
        </w:rPr>
        <w:t xml:space="preserve"> (</w:t>
      </w:r>
      <w:r w:rsidR="00601C01">
        <w:rPr>
          <w:rFonts w:asciiTheme="minorHAnsi" w:hAnsiTheme="minorHAnsi" w:cstheme="minorHAnsi"/>
          <w:b/>
          <w:sz w:val="28"/>
          <w:lang w:val="en-GB"/>
        </w:rPr>
        <w:t>Producers</w:t>
      </w:r>
      <w:r w:rsidR="00B104DC">
        <w:rPr>
          <w:rFonts w:asciiTheme="minorHAnsi" w:hAnsiTheme="minorHAnsi" w:cstheme="minorHAnsi"/>
          <w:b/>
          <w:sz w:val="28"/>
          <w:lang w:val="en-GB"/>
        </w:rPr>
        <w:t>)</w:t>
      </w:r>
      <w:commentRangeEnd w:id="1"/>
      <w:r w:rsidR="004E47EC">
        <w:rPr>
          <w:rStyle w:val="CommentReference"/>
        </w:rPr>
        <w:comment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818"/>
        <w:gridCol w:w="4687"/>
        <w:gridCol w:w="4959"/>
        <w:gridCol w:w="2108"/>
        <w:gridCol w:w="2492"/>
      </w:tblGrid>
      <w:tr w:rsidR="00320A56" w:rsidRPr="009E2901" w:rsidTr="00320A56">
        <w:tc>
          <w:tcPr>
            <w:tcW w:w="176" w:type="pct"/>
            <w:shd w:val="clear" w:color="auto" w:fill="99CCFF"/>
          </w:tcPr>
          <w:p w:rsidR="009E2901" w:rsidRPr="009E2901" w:rsidRDefault="009E2901" w:rsidP="00FD2BD9">
            <w:pPr>
              <w:rPr>
                <w:rFonts w:asciiTheme="minorHAnsi" w:hAnsiTheme="minorHAnsi" w:cstheme="minorHAnsi"/>
                <w:b/>
              </w:rPr>
            </w:pPr>
          </w:p>
        </w:tc>
        <w:tc>
          <w:tcPr>
            <w:tcW w:w="262" w:type="pct"/>
            <w:shd w:val="clear" w:color="auto" w:fill="99CCFF"/>
          </w:tcPr>
          <w:p w:rsidR="009E2901" w:rsidRPr="009E2901" w:rsidRDefault="009E2901" w:rsidP="00FD2BD9">
            <w:pPr>
              <w:rPr>
                <w:rFonts w:asciiTheme="minorHAnsi" w:hAnsiTheme="minorHAnsi" w:cstheme="minorHAnsi"/>
                <w:b/>
              </w:rPr>
            </w:pPr>
            <w:r w:rsidRPr="009E2901">
              <w:rPr>
                <w:rFonts w:asciiTheme="minorHAnsi" w:hAnsiTheme="minorHAnsi" w:cstheme="minorHAnsi"/>
                <w:b/>
              </w:rPr>
              <w:t>Code</w:t>
            </w:r>
          </w:p>
        </w:tc>
        <w:tc>
          <w:tcPr>
            <w:tcW w:w="1501" w:type="pct"/>
            <w:shd w:val="clear" w:color="auto" w:fill="99CCFF"/>
          </w:tcPr>
          <w:p w:rsidR="009E2901" w:rsidRPr="009E2901" w:rsidRDefault="009E2901" w:rsidP="00FD2BD9">
            <w:pPr>
              <w:rPr>
                <w:rFonts w:asciiTheme="minorHAnsi" w:hAnsiTheme="minorHAnsi" w:cstheme="minorHAnsi"/>
                <w:b/>
              </w:rPr>
            </w:pPr>
            <w:r w:rsidRPr="009E2901">
              <w:rPr>
                <w:rFonts w:asciiTheme="minorHAnsi" w:hAnsiTheme="minorHAnsi" w:cstheme="minorHAnsi"/>
                <w:b/>
                <w:lang w:val="pt-BR"/>
              </w:rPr>
              <w:t>Progress Marker</w:t>
            </w:r>
          </w:p>
        </w:tc>
        <w:tc>
          <w:tcPr>
            <w:tcW w:w="1588" w:type="pct"/>
            <w:shd w:val="clear" w:color="auto" w:fill="99CCFF"/>
          </w:tcPr>
          <w:p w:rsidR="009E2901" w:rsidRPr="009E2901" w:rsidRDefault="009E2901" w:rsidP="00FD2BD9">
            <w:pPr>
              <w:rPr>
                <w:rFonts w:asciiTheme="minorHAnsi" w:hAnsiTheme="minorHAnsi" w:cstheme="minorHAnsi"/>
                <w:b/>
              </w:rPr>
            </w:pPr>
            <w:r w:rsidRPr="009E2901">
              <w:rPr>
                <w:rFonts w:asciiTheme="minorHAnsi" w:hAnsiTheme="minorHAnsi" w:cstheme="minorHAnsi"/>
                <w:b/>
              </w:rPr>
              <w:t>How to recognise high level of  achievement</w:t>
            </w:r>
          </w:p>
        </w:tc>
        <w:tc>
          <w:tcPr>
            <w:tcW w:w="675" w:type="pct"/>
            <w:shd w:val="clear" w:color="auto" w:fill="99CCFF"/>
          </w:tcPr>
          <w:p w:rsidR="009E2901" w:rsidRPr="009E2901" w:rsidRDefault="009E2901" w:rsidP="00FD2BD9">
            <w:pPr>
              <w:rPr>
                <w:rFonts w:asciiTheme="minorHAnsi" w:hAnsiTheme="minorHAnsi" w:cstheme="minorHAnsi"/>
                <w:b/>
              </w:rPr>
            </w:pPr>
            <w:r w:rsidRPr="009E2901">
              <w:rPr>
                <w:rFonts w:asciiTheme="minorHAnsi" w:hAnsiTheme="minorHAnsi" w:cstheme="minorHAnsi"/>
                <w:b/>
              </w:rPr>
              <w:t>Data Source</w:t>
            </w:r>
          </w:p>
        </w:tc>
        <w:tc>
          <w:tcPr>
            <w:tcW w:w="798" w:type="pct"/>
            <w:shd w:val="clear" w:color="auto" w:fill="99CCFF"/>
          </w:tcPr>
          <w:p w:rsidR="009E2901" w:rsidRPr="009E2901" w:rsidRDefault="009E2901" w:rsidP="00FD2BD9">
            <w:pPr>
              <w:rPr>
                <w:rFonts w:asciiTheme="minorHAnsi" w:hAnsiTheme="minorHAnsi" w:cstheme="minorHAnsi"/>
                <w:b/>
                <w:lang w:val="pt-BR"/>
              </w:rPr>
            </w:pPr>
            <w:r w:rsidRPr="009E2901">
              <w:rPr>
                <w:rFonts w:asciiTheme="minorHAnsi" w:hAnsiTheme="minorHAnsi" w:cstheme="minorHAnsi"/>
                <w:b/>
                <w:lang w:val="pt-BR"/>
              </w:rPr>
              <w:t>Frequency</w:t>
            </w:r>
          </w:p>
        </w:tc>
      </w:tr>
      <w:tr w:rsidR="00A54307" w:rsidRPr="009E2901" w:rsidTr="00320A56">
        <w:tc>
          <w:tcPr>
            <w:tcW w:w="176" w:type="pct"/>
            <w:vMerge w:val="restart"/>
            <w:textDirection w:val="btLr"/>
          </w:tcPr>
          <w:p w:rsidR="009E2901" w:rsidRPr="009E2901" w:rsidRDefault="009E2901" w:rsidP="00FD2BD9">
            <w:pPr>
              <w:pStyle w:val="NoSpacing"/>
              <w:ind w:left="113" w:right="113"/>
              <w:jc w:val="center"/>
              <w:rPr>
                <w:rFonts w:asciiTheme="minorHAnsi" w:hAnsiTheme="minorHAnsi" w:cstheme="minorHAnsi"/>
                <w:b/>
              </w:rPr>
            </w:pPr>
            <w:r w:rsidRPr="009E2901">
              <w:rPr>
                <w:rFonts w:asciiTheme="minorHAnsi" w:hAnsiTheme="minorHAnsi" w:cstheme="minorHAnsi"/>
                <w:b/>
              </w:rPr>
              <w:t>Expect</w:t>
            </w:r>
          </w:p>
        </w:tc>
        <w:tc>
          <w:tcPr>
            <w:tcW w:w="262"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E1</w:t>
            </w:r>
          </w:p>
        </w:tc>
        <w:tc>
          <w:tcPr>
            <w:tcW w:w="1501" w:type="pct"/>
          </w:tcPr>
          <w:p w:rsidR="009E2901" w:rsidRPr="009E2901" w:rsidRDefault="009E2901" w:rsidP="00FD2BD9">
            <w:pPr>
              <w:textAlignment w:val="top"/>
              <w:rPr>
                <w:rFonts w:asciiTheme="minorHAnsi" w:hAnsiTheme="minorHAnsi" w:cstheme="minorHAnsi"/>
                <w:shd w:val="clear" w:color="auto" w:fill="FFFFFF"/>
              </w:rPr>
            </w:pPr>
            <w:r w:rsidRPr="009E2901">
              <w:rPr>
                <w:rFonts w:asciiTheme="minorHAnsi" w:hAnsiTheme="minorHAnsi" w:cstheme="minorHAnsi"/>
              </w:rPr>
              <w:t>Producers (</w:t>
            </w:r>
            <w:r w:rsidR="00610D5A" w:rsidRPr="009E2901">
              <w:rPr>
                <w:rFonts w:asciiTheme="minorHAnsi" w:hAnsiTheme="minorHAnsi" w:cstheme="minorHAnsi"/>
              </w:rPr>
              <w:t>especially</w:t>
            </w:r>
            <w:r w:rsidRPr="009E2901">
              <w:rPr>
                <w:rFonts w:asciiTheme="minorHAnsi" w:hAnsiTheme="minorHAnsi" w:cstheme="minorHAnsi"/>
              </w:rPr>
              <w:t xml:space="preserve"> vulnerable and marginalized women) are forming groups  </w:t>
            </w:r>
          </w:p>
        </w:tc>
        <w:tc>
          <w:tcPr>
            <w:tcW w:w="1588"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350 producers join groups; an organised group has elected officers</w:t>
            </w:r>
          </w:p>
        </w:tc>
        <w:tc>
          <w:tcPr>
            <w:tcW w:w="675" w:type="pct"/>
          </w:tcPr>
          <w:p w:rsidR="009E2901" w:rsidRPr="009E2901" w:rsidRDefault="00873A29" w:rsidP="00D17DF6">
            <w:pPr>
              <w:textAlignment w:val="top"/>
              <w:rPr>
                <w:rFonts w:asciiTheme="minorHAnsi" w:hAnsiTheme="minorHAnsi" w:cstheme="minorHAnsi"/>
                <w:color w:val="000000"/>
              </w:rPr>
            </w:pPr>
            <w:r>
              <w:rPr>
                <w:rFonts w:asciiTheme="minorHAnsi" w:hAnsiTheme="minorHAnsi" w:cstheme="minorHAnsi"/>
                <w:color w:val="000000"/>
              </w:rPr>
              <w:t>G</w:t>
            </w:r>
            <w:r w:rsidR="009E2901" w:rsidRPr="009E2901">
              <w:rPr>
                <w:rFonts w:asciiTheme="minorHAnsi" w:hAnsiTheme="minorHAnsi" w:cstheme="minorHAnsi"/>
                <w:color w:val="000000"/>
              </w:rPr>
              <w:t xml:space="preserve">roup registration </w:t>
            </w:r>
            <w:r>
              <w:rPr>
                <w:rFonts w:asciiTheme="minorHAnsi" w:hAnsiTheme="minorHAnsi" w:cstheme="minorHAnsi"/>
                <w:color w:val="000000"/>
              </w:rPr>
              <w:t xml:space="preserve">&amp; Training form </w:t>
            </w:r>
            <w:r w:rsidRPr="009E2901">
              <w:rPr>
                <w:rFonts w:asciiTheme="minorHAnsi" w:hAnsiTheme="minorHAnsi" w:cstheme="minorHAnsi"/>
                <w:color w:val="000000"/>
              </w:rPr>
              <w:t>(CARE)</w:t>
            </w:r>
          </w:p>
        </w:tc>
        <w:tc>
          <w:tcPr>
            <w:tcW w:w="798"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Register when a group forms</w:t>
            </w:r>
          </w:p>
        </w:tc>
      </w:tr>
      <w:tr w:rsidR="00320A56" w:rsidRPr="009E2901" w:rsidTr="00320A56">
        <w:trPr>
          <w:trHeight w:val="643"/>
        </w:trPr>
        <w:tc>
          <w:tcPr>
            <w:tcW w:w="176" w:type="pct"/>
            <w:vMerge/>
          </w:tcPr>
          <w:p w:rsidR="009E2901" w:rsidRPr="009E2901" w:rsidRDefault="009E2901" w:rsidP="00FD2BD9">
            <w:pPr>
              <w:pStyle w:val="NoSpacing"/>
              <w:rPr>
                <w:rFonts w:asciiTheme="minorHAnsi" w:hAnsiTheme="minorHAnsi" w:cstheme="minorHAnsi"/>
                <w:b/>
              </w:rPr>
            </w:pPr>
          </w:p>
        </w:tc>
        <w:tc>
          <w:tcPr>
            <w:tcW w:w="262"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E2</w:t>
            </w:r>
          </w:p>
        </w:tc>
        <w:tc>
          <w:tcPr>
            <w:tcW w:w="1501" w:type="pct"/>
          </w:tcPr>
          <w:p w:rsidR="009E2901" w:rsidRPr="009E2901" w:rsidRDefault="009E2901" w:rsidP="00FD2BD9">
            <w:pPr>
              <w:textAlignment w:val="top"/>
              <w:rPr>
                <w:rFonts w:asciiTheme="minorHAnsi" w:hAnsiTheme="minorHAnsi" w:cstheme="minorHAnsi"/>
                <w:shd w:val="clear" w:color="auto" w:fill="FFFFFF"/>
                <w:lang w:val="en-GB"/>
              </w:rPr>
            </w:pPr>
            <w:r w:rsidRPr="009E2901">
              <w:rPr>
                <w:rFonts w:asciiTheme="minorHAnsi" w:hAnsiTheme="minorHAnsi" w:cstheme="minorHAnsi"/>
              </w:rPr>
              <w:t>Representatives from producer groups are meeting with other VC actors</w:t>
            </w:r>
          </w:p>
        </w:tc>
        <w:tc>
          <w:tcPr>
            <w:tcW w:w="1588" w:type="pct"/>
          </w:tcPr>
          <w:p w:rsidR="009E2901" w:rsidRPr="009E2901" w:rsidRDefault="009E2901" w:rsidP="00FD2BD9">
            <w:pPr>
              <w:textAlignment w:val="top"/>
              <w:rPr>
                <w:rFonts w:asciiTheme="minorHAnsi" w:hAnsiTheme="minorHAnsi" w:cstheme="minorHAnsi"/>
                <w:color w:val="000000"/>
              </w:rPr>
            </w:pPr>
            <w:commentRangeStart w:id="2"/>
            <w:r w:rsidRPr="009E2901">
              <w:rPr>
                <w:rFonts w:asciiTheme="minorHAnsi" w:hAnsiTheme="minorHAnsi" w:cstheme="minorHAnsi"/>
                <w:color w:val="000000"/>
              </w:rPr>
              <w:t xml:space="preserve">reps of producer groups are on the IP </w:t>
            </w:r>
            <w:commentRangeEnd w:id="2"/>
            <w:r w:rsidR="004071F4">
              <w:rPr>
                <w:rStyle w:val="CommentReference"/>
              </w:rPr>
              <w:commentReference w:id="2"/>
            </w:r>
            <w:r w:rsidRPr="009E2901">
              <w:rPr>
                <w:rFonts w:asciiTheme="minorHAnsi" w:hAnsiTheme="minorHAnsi" w:cstheme="minorHAnsi"/>
                <w:color w:val="000000"/>
              </w:rPr>
              <w:t>(note: track  participation)</w:t>
            </w:r>
          </w:p>
        </w:tc>
        <w:tc>
          <w:tcPr>
            <w:tcW w:w="675" w:type="pct"/>
          </w:tcPr>
          <w:p w:rsidR="009E2901" w:rsidRPr="009E2901" w:rsidRDefault="009E2901" w:rsidP="009E2901">
            <w:pPr>
              <w:textAlignment w:val="top"/>
              <w:rPr>
                <w:rFonts w:asciiTheme="minorHAnsi" w:hAnsiTheme="minorHAnsi" w:cstheme="minorHAnsi"/>
                <w:color w:val="000000"/>
              </w:rPr>
            </w:pPr>
            <w:r w:rsidRPr="009E2901">
              <w:rPr>
                <w:rFonts w:asciiTheme="minorHAnsi" w:hAnsiTheme="minorHAnsi" w:cstheme="minorHAnsi"/>
                <w:color w:val="000000"/>
              </w:rPr>
              <w:t>IP report</w:t>
            </w:r>
          </w:p>
        </w:tc>
        <w:tc>
          <w:tcPr>
            <w:tcW w:w="798" w:type="pct"/>
          </w:tcPr>
          <w:p w:rsidR="009E2901" w:rsidRPr="009E2901" w:rsidRDefault="009E2901" w:rsidP="009E2901">
            <w:pPr>
              <w:textAlignment w:val="top"/>
              <w:rPr>
                <w:rFonts w:asciiTheme="minorHAnsi" w:hAnsiTheme="minorHAnsi" w:cstheme="minorHAnsi"/>
                <w:color w:val="000000"/>
              </w:rPr>
            </w:pPr>
            <w:r w:rsidRPr="009E2901">
              <w:rPr>
                <w:rFonts w:asciiTheme="minorHAnsi" w:hAnsiTheme="minorHAnsi" w:cstheme="minorHAnsi"/>
                <w:color w:val="000000"/>
              </w:rPr>
              <w:t xml:space="preserve">After every IP </w:t>
            </w:r>
          </w:p>
        </w:tc>
      </w:tr>
      <w:tr w:rsidR="00A54307" w:rsidRPr="009E2901" w:rsidTr="00320A56">
        <w:trPr>
          <w:trHeight w:val="530"/>
        </w:trPr>
        <w:tc>
          <w:tcPr>
            <w:tcW w:w="176" w:type="pct"/>
            <w:vMerge/>
          </w:tcPr>
          <w:p w:rsidR="009E2901" w:rsidRPr="009E2901" w:rsidRDefault="009E2901" w:rsidP="00FD2BD9">
            <w:pPr>
              <w:pStyle w:val="NoSpacing"/>
              <w:rPr>
                <w:rFonts w:asciiTheme="minorHAnsi" w:hAnsiTheme="minorHAnsi" w:cstheme="minorHAnsi"/>
                <w:b/>
              </w:rPr>
            </w:pPr>
          </w:p>
        </w:tc>
        <w:tc>
          <w:tcPr>
            <w:tcW w:w="262"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E3</w:t>
            </w:r>
          </w:p>
        </w:tc>
        <w:tc>
          <w:tcPr>
            <w:tcW w:w="1501" w:type="pct"/>
          </w:tcPr>
          <w:p w:rsidR="009E2901" w:rsidRPr="009E2901" w:rsidRDefault="009E2901" w:rsidP="00FD2BD9">
            <w:pPr>
              <w:textAlignment w:val="top"/>
              <w:rPr>
                <w:rFonts w:asciiTheme="minorHAnsi" w:hAnsiTheme="minorHAnsi" w:cstheme="minorHAnsi"/>
                <w:color w:val="000000"/>
                <w:shd w:val="clear" w:color="auto" w:fill="FFFFFF"/>
              </w:rPr>
            </w:pPr>
            <w:r w:rsidRPr="009E2901">
              <w:rPr>
                <w:rFonts w:asciiTheme="minorHAnsi" w:hAnsiTheme="minorHAnsi" w:cstheme="minorHAnsi"/>
                <w:color w:val="000000"/>
              </w:rPr>
              <w:t>Producers are treating their animals on a regular basis</w:t>
            </w:r>
          </w:p>
        </w:tc>
        <w:tc>
          <w:tcPr>
            <w:tcW w:w="1588"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Preventative and curative elements here; need further consideration about what constitutes achievement</w:t>
            </w:r>
          </w:p>
        </w:tc>
        <w:tc>
          <w:tcPr>
            <w:tcW w:w="675"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Outcome Journal Producers</w:t>
            </w:r>
            <w:r w:rsidR="00873A29">
              <w:rPr>
                <w:rFonts w:asciiTheme="minorHAnsi" w:hAnsiTheme="minorHAnsi" w:cstheme="minorHAnsi"/>
              </w:rPr>
              <w:t xml:space="preserve"> </w:t>
            </w:r>
          </w:p>
        </w:tc>
        <w:tc>
          <w:tcPr>
            <w:tcW w:w="798"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A54307" w:rsidRPr="009E2901" w:rsidTr="00320A56">
        <w:trPr>
          <w:trHeight w:val="530"/>
        </w:trPr>
        <w:tc>
          <w:tcPr>
            <w:tcW w:w="176" w:type="pct"/>
            <w:vMerge/>
          </w:tcPr>
          <w:p w:rsidR="009E2901" w:rsidRPr="009E2901" w:rsidRDefault="009E2901" w:rsidP="00FD2BD9">
            <w:pPr>
              <w:pStyle w:val="NoSpacing"/>
              <w:rPr>
                <w:rFonts w:asciiTheme="minorHAnsi" w:hAnsiTheme="minorHAnsi" w:cstheme="minorHAnsi"/>
                <w:b/>
              </w:rPr>
            </w:pPr>
          </w:p>
        </w:tc>
        <w:tc>
          <w:tcPr>
            <w:tcW w:w="262"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E4</w:t>
            </w:r>
          </w:p>
        </w:tc>
        <w:tc>
          <w:tcPr>
            <w:tcW w:w="1501" w:type="pct"/>
          </w:tcPr>
          <w:p w:rsidR="009E2901" w:rsidRPr="009E2901" w:rsidRDefault="009E2901" w:rsidP="00FD2BD9">
            <w:pPr>
              <w:textAlignment w:val="top"/>
              <w:rPr>
                <w:rFonts w:asciiTheme="minorHAnsi" w:hAnsiTheme="minorHAnsi" w:cstheme="minorHAnsi"/>
                <w:shd w:val="clear" w:color="auto" w:fill="FFFFFF"/>
              </w:rPr>
            </w:pPr>
            <w:r w:rsidRPr="009E2901">
              <w:rPr>
                <w:rFonts w:asciiTheme="minorHAnsi" w:hAnsiTheme="minorHAnsi" w:cstheme="minorHAnsi"/>
              </w:rPr>
              <w:t xml:space="preserve">Producers are selling goats in a planned manner </w:t>
            </w:r>
          </w:p>
        </w:tc>
        <w:tc>
          <w:tcPr>
            <w:tcW w:w="1588" w:type="pct"/>
          </w:tcPr>
          <w:p w:rsidR="009E2901" w:rsidRPr="009E2901" w:rsidRDefault="009E2901" w:rsidP="00FD2BD9">
            <w:pPr>
              <w:textAlignment w:val="top"/>
              <w:rPr>
                <w:rFonts w:asciiTheme="minorHAnsi" w:hAnsiTheme="minorHAnsi" w:cstheme="minorHAnsi"/>
                <w:color w:val="000000"/>
              </w:rPr>
            </w:pPr>
            <w:r w:rsidRPr="009E2901">
              <w:rPr>
                <w:rFonts w:asciiTheme="minorHAnsi" w:hAnsiTheme="minorHAnsi" w:cstheme="minorHAnsi"/>
                <w:color w:val="000000"/>
              </w:rPr>
              <w:t>need further consideration about what constitutes achievement</w:t>
            </w:r>
          </w:p>
        </w:tc>
        <w:tc>
          <w:tcPr>
            <w:tcW w:w="675"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Outcome Journal Producers</w:t>
            </w:r>
          </w:p>
        </w:tc>
        <w:tc>
          <w:tcPr>
            <w:tcW w:w="798"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320A56" w:rsidRPr="009E2901" w:rsidTr="00A54307">
        <w:trPr>
          <w:cantSplit/>
          <w:trHeight w:val="644"/>
        </w:trPr>
        <w:tc>
          <w:tcPr>
            <w:tcW w:w="176" w:type="pct"/>
            <w:vMerge w:val="restart"/>
            <w:textDirection w:val="btLr"/>
          </w:tcPr>
          <w:p w:rsidR="009E2901" w:rsidRPr="009E2901" w:rsidRDefault="009E2901" w:rsidP="00FD2BD9">
            <w:pPr>
              <w:pStyle w:val="NoSpacing"/>
              <w:ind w:left="113" w:right="113"/>
              <w:jc w:val="center"/>
              <w:rPr>
                <w:rFonts w:asciiTheme="minorHAnsi" w:hAnsiTheme="minorHAnsi" w:cstheme="minorHAnsi"/>
                <w:b/>
              </w:rPr>
            </w:pPr>
            <w:r w:rsidRPr="009E2901">
              <w:rPr>
                <w:rFonts w:asciiTheme="minorHAnsi" w:hAnsiTheme="minorHAnsi" w:cstheme="minorHAnsi"/>
                <w:b/>
              </w:rPr>
              <w:t>Like</w:t>
            </w:r>
            <w:r w:rsidR="00320A56">
              <w:rPr>
                <w:rFonts w:asciiTheme="minorHAnsi" w:hAnsiTheme="minorHAnsi" w:cstheme="minorHAnsi"/>
                <w:b/>
              </w:rPr>
              <w:t>/ Gostaria</w:t>
            </w:r>
          </w:p>
        </w:tc>
        <w:tc>
          <w:tcPr>
            <w:tcW w:w="262" w:type="pct"/>
          </w:tcPr>
          <w:p w:rsidR="009E2901" w:rsidRPr="009E2901" w:rsidRDefault="00320A56" w:rsidP="00FD2BD9">
            <w:pPr>
              <w:pStyle w:val="NoSpacing"/>
              <w:rPr>
                <w:rFonts w:asciiTheme="minorHAnsi" w:hAnsiTheme="minorHAnsi" w:cstheme="minorHAnsi"/>
                <w:color w:val="000000"/>
                <w:lang w:val="pt-BR"/>
              </w:rPr>
            </w:pPr>
            <w:r>
              <w:rPr>
                <w:rFonts w:asciiTheme="minorHAnsi" w:hAnsiTheme="minorHAnsi" w:cstheme="minorHAnsi"/>
                <w:color w:val="000000"/>
                <w:lang w:val="pt-BR"/>
              </w:rPr>
              <w:t>G</w:t>
            </w:r>
            <w:r w:rsidR="009E2901" w:rsidRPr="009E2901">
              <w:rPr>
                <w:rFonts w:asciiTheme="minorHAnsi" w:hAnsiTheme="minorHAnsi" w:cstheme="minorHAnsi"/>
                <w:color w:val="000000"/>
                <w:lang w:val="pt-BR"/>
              </w:rPr>
              <w:t>1</w:t>
            </w:r>
          </w:p>
        </w:tc>
        <w:tc>
          <w:tcPr>
            <w:tcW w:w="1501" w:type="pct"/>
          </w:tcPr>
          <w:p w:rsidR="009E2901" w:rsidRPr="009E2901" w:rsidRDefault="009E2901" w:rsidP="00FD2BD9">
            <w:pPr>
              <w:pStyle w:val="NoSpacing"/>
              <w:rPr>
                <w:rStyle w:val="longtext"/>
                <w:rFonts w:asciiTheme="minorHAnsi" w:hAnsiTheme="minorHAnsi" w:cstheme="minorHAnsi"/>
              </w:rPr>
            </w:pPr>
            <w:commentRangeStart w:id="3"/>
            <w:r w:rsidRPr="009E2901">
              <w:rPr>
                <w:rStyle w:val="longtext"/>
                <w:rFonts w:asciiTheme="minorHAnsi" w:hAnsiTheme="minorHAnsi" w:cstheme="minorHAnsi"/>
              </w:rPr>
              <w:t>Producer groups are taking actions based on decisions made during the IP meetings</w:t>
            </w:r>
            <w:commentRangeEnd w:id="3"/>
            <w:r w:rsidR="000C0B6F">
              <w:rPr>
                <w:rStyle w:val="CommentReference"/>
                <w:rFonts w:ascii="Arial" w:hAnsi="Arial"/>
              </w:rPr>
              <w:commentReference w:id="3"/>
            </w:r>
          </w:p>
        </w:tc>
        <w:tc>
          <w:tcPr>
            <w:tcW w:w="1588" w:type="pct"/>
          </w:tcPr>
          <w:p w:rsidR="009E2901" w:rsidRPr="009E2901" w:rsidRDefault="009E2901" w:rsidP="00610D5A">
            <w:pPr>
              <w:pStyle w:val="NoSpacing"/>
              <w:rPr>
                <w:rStyle w:val="longtext"/>
                <w:rFonts w:asciiTheme="minorHAnsi" w:hAnsiTheme="minorHAnsi" w:cstheme="minorHAnsi"/>
                <w:color w:val="000000"/>
                <w:shd w:val="clear" w:color="auto" w:fill="FFFFFF"/>
              </w:rPr>
            </w:pPr>
            <w:r w:rsidRPr="009E2901">
              <w:rPr>
                <w:rStyle w:val="longtext"/>
                <w:rFonts w:asciiTheme="minorHAnsi" w:hAnsiTheme="minorHAnsi" w:cstheme="minorHAnsi"/>
                <w:color w:val="000000"/>
                <w:shd w:val="clear" w:color="auto" w:fill="FFFFFF"/>
              </w:rPr>
              <w:t xml:space="preserve">n/a; could go in </w:t>
            </w:r>
            <w:r w:rsidR="00610D5A" w:rsidRPr="009E2901">
              <w:rPr>
                <w:rStyle w:val="longtext"/>
                <w:rFonts w:asciiTheme="minorHAnsi" w:hAnsiTheme="minorHAnsi" w:cstheme="minorHAnsi"/>
                <w:color w:val="000000"/>
                <w:shd w:val="clear" w:color="auto" w:fill="FFFFFF"/>
              </w:rPr>
              <w:t>different</w:t>
            </w:r>
            <w:r w:rsidRPr="009E2901">
              <w:rPr>
                <w:rStyle w:val="longtext"/>
                <w:rFonts w:asciiTheme="minorHAnsi" w:hAnsiTheme="minorHAnsi" w:cstheme="minorHAnsi"/>
                <w:color w:val="000000"/>
                <w:shd w:val="clear" w:color="auto" w:fill="FFFFFF"/>
              </w:rPr>
              <w:t xml:space="preserve"> directions -- identify lessons learned about why or what doesn’t happen</w:t>
            </w:r>
          </w:p>
        </w:tc>
        <w:tc>
          <w:tcPr>
            <w:tcW w:w="675"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Outcome Journal Producers</w:t>
            </w:r>
          </w:p>
        </w:tc>
        <w:tc>
          <w:tcPr>
            <w:tcW w:w="798"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320A56" w:rsidRPr="009E2901" w:rsidTr="00320A56">
        <w:trPr>
          <w:cantSplit/>
          <w:trHeight w:val="852"/>
        </w:trPr>
        <w:tc>
          <w:tcPr>
            <w:tcW w:w="176" w:type="pct"/>
            <w:vMerge/>
            <w:textDirection w:val="btLr"/>
          </w:tcPr>
          <w:p w:rsidR="009E2901" w:rsidRPr="009E2901" w:rsidRDefault="009E2901" w:rsidP="00FD2BD9">
            <w:pPr>
              <w:pStyle w:val="NoSpacing"/>
              <w:ind w:left="113" w:right="113"/>
              <w:rPr>
                <w:rFonts w:asciiTheme="minorHAnsi" w:hAnsiTheme="minorHAnsi" w:cstheme="minorHAnsi"/>
              </w:rPr>
            </w:pPr>
          </w:p>
        </w:tc>
        <w:tc>
          <w:tcPr>
            <w:tcW w:w="262" w:type="pct"/>
          </w:tcPr>
          <w:p w:rsidR="009E2901" w:rsidRPr="009E2901" w:rsidRDefault="00320A56" w:rsidP="00FD2BD9">
            <w:pPr>
              <w:pStyle w:val="NoSpacing"/>
              <w:rPr>
                <w:rFonts w:asciiTheme="minorHAnsi" w:hAnsiTheme="minorHAnsi" w:cstheme="minorHAnsi"/>
                <w:color w:val="000000"/>
              </w:rPr>
            </w:pPr>
            <w:r>
              <w:rPr>
                <w:rFonts w:asciiTheme="minorHAnsi" w:hAnsiTheme="minorHAnsi" w:cstheme="minorHAnsi"/>
                <w:color w:val="000000"/>
              </w:rPr>
              <w:t>G</w:t>
            </w:r>
            <w:r w:rsidR="009E2901" w:rsidRPr="009E2901">
              <w:rPr>
                <w:rFonts w:asciiTheme="minorHAnsi" w:hAnsiTheme="minorHAnsi" w:cstheme="minorHAnsi"/>
                <w:color w:val="000000"/>
              </w:rPr>
              <w:t>2</w:t>
            </w:r>
          </w:p>
        </w:tc>
        <w:tc>
          <w:tcPr>
            <w:tcW w:w="1501" w:type="pct"/>
          </w:tcPr>
          <w:p w:rsidR="009E2901" w:rsidRPr="009E2901" w:rsidRDefault="009E2901" w:rsidP="009E2901">
            <w:pPr>
              <w:pStyle w:val="NoSpacing"/>
              <w:rPr>
                <w:rStyle w:val="longtext"/>
                <w:rFonts w:asciiTheme="minorHAnsi" w:hAnsiTheme="minorHAnsi" w:cstheme="minorHAnsi"/>
                <w:strike/>
                <w:lang w:val="en-GB"/>
              </w:rPr>
            </w:pPr>
            <w:r w:rsidRPr="009E2901">
              <w:rPr>
                <w:rStyle w:val="longtext"/>
                <w:rFonts w:asciiTheme="minorHAnsi" w:hAnsiTheme="minorHAnsi" w:cstheme="minorHAnsi"/>
              </w:rPr>
              <w:t>Producer groups are using innovative technology for goat production</w:t>
            </w:r>
          </w:p>
        </w:tc>
        <w:tc>
          <w:tcPr>
            <w:tcW w:w="1588" w:type="pct"/>
          </w:tcPr>
          <w:p w:rsidR="009E2901" w:rsidRPr="009E2901" w:rsidRDefault="009E2901" w:rsidP="009E2901">
            <w:pPr>
              <w:pStyle w:val="NoSpacing"/>
              <w:rPr>
                <w:rStyle w:val="longtext"/>
                <w:rFonts w:asciiTheme="minorHAnsi" w:hAnsiTheme="minorHAnsi" w:cstheme="minorHAnsi"/>
                <w:color w:val="000000"/>
                <w:shd w:val="clear" w:color="auto" w:fill="FFFFFF"/>
              </w:rPr>
            </w:pPr>
            <w:r w:rsidRPr="009E2901">
              <w:rPr>
                <w:rStyle w:val="longtext"/>
                <w:rFonts w:asciiTheme="minorHAnsi" w:hAnsiTheme="minorHAnsi" w:cstheme="minorHAnsi"/>
                <w:color w:val="000000"/>
                <w:shd w:val="clear" w:color="auto" w:fill="FFFFFF"/>
              </w:rPr>
              <w:t xml:space="preserve">Hope to observe at least some groups using improved technology related to water, feeding or breeding. </w:t>
            </w:r>
          </w:p>
        </w:tc>
        <w:tc>
          <w:tcPr>
            <w:tcW w:w="675"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Outcome Journal Producers</w:t>
            </w:r>
          </w:p>
        </w:tc>
        <w:tc>
          <w:tcPr>
            <w:tcW w:w="798"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320A56" w:rsidRPr="009E2901" w:rsidTr="00320A56">
        <w:trPr>
          <w:cantSplit/>
          <w:trHeight w:val="518"/>
        </w:trPr>
        <w:tc>
          <w:tcPr>
            <w:tcW w:w="176" w:type="pct"/>
            <w:vMerge/>
            <w:textDirection w:val="btLr"/>
          </w:tcPr>
          <w:p w:rsidR="009E2901" w:rsidRPr="009E2901" w:rsidRDefault="009E2901" w:rsidP="00FD2BD9">
            <w:pPr>
              <w:pStyle w:val="NoSpacing"/>
              <w:ind w:left="113" w:right="113"/>
              <w:rPr>
                <w:rFonts w:asciiTheme="minorHAnsi" w:hAnsiTheme="minorHAnsi" w:cstheme="minorHAnsi"/>
              </w:rPr>
            </w:pPr>
          </w:p>
        </w:tc>
        <w:tc>
          <w:tcPr>
            <w:tcW w:w="262" w:type="pct"/>
          </w:tcPr>
          <w:p w:rsidR="009E2901" w:rsidRPr="009E2901" w:rsidRDefault="00320A56" w:rsidP="00FD2BD9">
            <w:pPr>
              <w:pStyle w:val="NoSpacing"/>
              <w:rPr>
                <w:rStyle w:val="longtext"/>
                <w:rFonts w:asciiTheme="minorHAnsi" w:hAnsiTheme="minorHAnsi" w:cstheme="minorHAnsi"/>
                <w:color w:val="000000"/>
                <w:shd w:val="clear" w:color="auto" w:fill="FFFFFF"/>
                <w:lang w:val="pt-BR"/>
              </w:rPr>
            </w:pPr>
            <w:r>
              <w:rPr>
                <w:rStyle w:val="longtext"/>
                <w:rFonts w:asciiTheme="minorHAnsi" w:hAnsiTheme="minorHAnsi" w:cstheme="minorHAnsi"/>
                <w:color w:val="000000"/>
                <w:shd w:val="clear" w:color="auto" w:fill="FFFFFF"/>
                <w:lang w:val="pt-BR"/>
              </w:rPr>
              <w:t>G</w:t>
            </w:r>
            <w:r w:rsidR="009E2901" w:rsidRPr="009E2901">
              <w:rPr>
                <w:rStyle w:val="longtext"/>
                <w:rFonts w:asciiTheme="minorHAnsi" w:hAnsiTheme="minorHAnsi" w:cstheme="minorHAnsi"/>
                <w:color w:val="000000"/>
                <w:shd w:val="clear" w:color="auto" w:fill="FFFFFF"/>
                <w:lang w:val="pt-BR"/>
              </w:rPr>
              <w:t>3</w:t>
            </w:r>
          </w:p>
        </w:tc>
        <w:tc>
          <w:tcPr>
            <w:tcW w:w="1501" w:type="pct"/>
          </w:tcPr>
          <w:p w:rsidR="009E2901" w:rsidRPr="009E2901" w:rsidRDefault="009E2901" w:rsidP="00FD2BD9">
            <w:pPr>
              <w:textAlignment w:val="top"/>
              <w:rPr>
                <w:rFonts w:asciiTheme="minorHAnsi" w:hAnsiTheme="minorHAnsi" w:cstheme="minorHAnsi"/>
                <w:shd w:val="clear" w:color="auto" w:fill="FFFFFF"/>
              </w:rPr>
            </w:pPr>
            <w:r w:rsidRPr="009E2901">
              <w:rPr>
                <w:rFonts w:asciiTheme="minorHAnsi" w:hAnsiTheme="minorHAnsi" w:cstheme="minorHAnsi"/>
              </w:rPr>
              <w:t>Producers are producing more goats</w:t>
            </w:r>
          </w:p>
        </w:tc>
        <w:tc>
          <w:tcPr>
            <w:tcW w:w="1588" w:type="pct"/>
          </w:tcPr>
          <w:p w:rsidR="009E2901" w:rsidRPr="009E2901" w:rsidRDefault="009E2901" w:rsidP="00FD2BD9">
            <w:pPr>
              <w:pStyle w:val="NoSpacing"/>
              <w:rPr>
                <w:rStyle w:val="longtext"/>
                <w:rFonts w:asciiTheme="minorHAnsi" w:hAnsiTheme="minorHAnsi" w:cstheme="minorHAnsi"/>
                <w:color w:val="000000"/>
                <w:shd w:val="clear" w:color="auto" w:fill="FFFFFF"/>
              </w:rPr>
            </w:pPr>
            <w:r w:rsidRPr="009E2901">
              <w:rPr>
                <w:rStyle w:val="longtext"/>
                <w:rFonts w:asciiTheme="minorHAnsi" w:hAnsiTheme="minorHAnsi" w:cstheme="minorHAnsi"/>
                <w:color w:val="000000"/>
                <w:shd w:val="clear" w:color="auto" w:fill="FFFFFF"/>
              </w:rPr>
              <w:t>Need to consider baseline, mortality levels -- to be considered once data are available</w:t>
            </w:r>
          </w:p>
        </w:tc>
        <w:tc>
          <w:tcPr>
            <w:tcW w:w="675" w:type="pct"/>
          </w:tcPr>
          <w:p w:rsidR="009E2901" w:rsidRPr="009E2901" w:rsidRDefault="009E2901" w:rsidP="00FD2BD9">
            <w:pPr>
              <w:pStyle w:val="NoSpacing"/>
              <w:rPr>
                <w:rStyle w:val="longtext"/>
                <w:rFonts w:asciiTheme="minorHAnsi" w:hAnsiTheme="minorHAnsi" w:cstheme="minorHAnsi"/>
                <w:color w:val="000000"/>
                <w:shd w:val="clear" w:color="auto" w:fill="FFFFFF"/>
                <w:lang w:val="pt-BR"/>
              </w:rPr>
            </w:pPr>
            <w:r w:rsidRPr="009E2901">
              <w:rPr>
                <w:rStyle w:val="longtext"/>
                <w:rFonts w:asciiTheme="minorHAnsi" w:hAnsiTheme="minorHAnsi" w:cstheme="minorHAnsi"/>
                <w:color w:val="000000"/>
                <w:shd w:val="clear" w:color="auto" w:fill="FFFFFF"/>
                <w:lang w:val="pt-BR"/>
              </w:rPr>
              <w:t>Baseline and annual survey (?)</w:t>
            </w:r>
          </w:p>
        </w:tc>
        <w:tc>
          <w:tcPr>
            <w:tcW w:w="798" w:type="pct"/>
          </w:tcPr>
          <w:p w:rsidR="009E2901" w:rsidRPr="009E2901" w:rsidRDefault="009E2901" w:rsidP="009E2901">
            <w:pPr>
              <w:pStyle w:val="NoSpacing"/>
              <w:rPr>
                <w:rStyle w:val="longtext"/>
                <w:rFonts w:asciiTheme="minorHAnsi" w:hAnsiTheme="minorHAnsi" w:cstheme="minorHAnsi"/>
                <w:color w:val="000000"/>
                <w:shd w:val="clear" w:color="auto" w:fill="FFFFFF"/>
              </w:rPr>
            </w:pPr>
            <w:r w:rsidRPr="009E2901">
              <w:rPr>
                <w:rStyle w:val="longtext"/>
                <w:rFonts w:asciiTheme="minorHAnsi" w:hAnsiTheme="minorHAnsi" w:cstheme="minorHAnsi"/>
                <w:color w:val="000000"/>
                <w:shd w:val="clear" w:color="auto" w:fill="FFFFFF"/>
              </w:rPr>
              <w:t xml:space="preserve">Beginning and end of the project </w:t>
            </w:r>
          </w:p>
        </w:tc>
      </w:tr>
      <w:tr w:rsidR="00320A56" w:rsidRPr="009E2901" w:rsidTr="00320A56">
        <w:trPr>
          <w:cantSplit/>
          <w:trHeight w:val="840"/>
        </w:trPr>
        <w:tc>
          <w:tcPr>
            <w:tcW w:w="176" w:type="pct"/>
            <w:vMerge/>
            <w:textDirection w:val="btLr"/>
          </w:tcPr>
          <w:p w:rsidR="009E2901" w:rsidRPr="009E2901" w:rsidRDefault="009E2901" w:rsidP="00FD2BD9">
            <w:pPr>
              <w:pStyle w:val="NoSpacing"/>
              <w:ind w:left="113" w:right="113"/>
              <w:rPr>
                <w:rFonts w:asciiTheme="minorHAnsi" w:hAnsiTheme="minorHAnsi" w:cstheme="minorHAnsi"/>
              </w:rPr>
            </w:pPr>
          </w:p>
        </w:tc>
        <w:tc>
          <w:tcPr>
            <w:tcW w:w="262" w:type="pct"/>
          </w:tcPr>
          <w:p w:rsidR="009E2901" w:rsidRPr="009E2901" w:rsidRDefault="00320A56" w:rsidP="00FD2BD9">
            <w:pPr>
              <w:pStyle w:val="NoSpacing"/>
              <w:rPr>
                <w:rStyle w:val="longtext"/>
                <w:rFonts w:asciiTheme="minorHAnsi" w:hAnsiTheme="minorHAnsi" w:cstheme="minorHAnsi"/>
                <w:color w:val="000000"/>
                <w:shd w:val="clear" w:color="auto" w:fill="FFFFFF"/>
              </w:rPr>
            </w:pPr>
            <w:r>
              <w:rPr>
                <w:rStyle w:val="longtext"/>
                <w:rFonts w:asciiTheme="minorHAnsi" w:hAnsiTheme="minorHAnsi" w:cstheme="minorHAnsi"/>
                <w:color w:val="000000"/>
                <w:shd w:val="clear" w:color="auto" w:fill="FFFFFF"/>
              </w:rPr>
              <w:t>G</w:t>
            </w:r>
            <w:r w:rsidR="009E2901" w:rsidRPr="009E2901">
              <w:rPr>
                <w:rStyle w:val="longtext"/>
                <w:rFonts w:asciiTheme="minorHAnsi" w:hAnsiTheme="minorHAnsi" w:cstheme="minorHAnsi"/>
                <w:color w:val="000000"/>
                <w:shd w:val="clear" w:color="auto" w:fill="FFFFFF"/>
              </w:rPr>
              <w:t>4</w:t>
            </w:r>
          </w:p>
        </w:tc>
        <w:tc>
          <w:tcPr>
            <w:tcW w:w="1501" w:type="pct"/>
          </w:tcPr>
          <w:p w:rsidR="009E2901" w:rsidRPr="009E2901" w:rsidRDefault="009E2901" w:rsidP="00FD2BD9">
            <w:pPr>
              <w:pStyle w:val="NoSpacing"/>
              <w:rPr>
                <w:rFonts w:asciiTheme="minorHAnsi" w:hAnsiTheme="minorHAnsi" w:cstheme="minorHAnsi"/>
                <w:strike/>
                <w:lang w:val="en-GB"/>
              </w:rPr>
            </w:pPr>
            <w:r w:rsidRPr="009E2901">
              <w:rPr>
                <w:rStyle w:val="longtext"/>
                <w:rFonts w:asciiTheme="minorHAnsi" w:hAnsiTheme="minorHAnsi" w:cstheme="minorHAnsi"/>
                <w:color w:val="000000"/>
                <w:shd w:val="clear" w:color="auto" w:fill="FFFFFF"/>
              </w:rPr>
              <w:t>Producers actively seek and pay for paravets services</w:t>
            </w:r>
          </w:p>
          <w:p w:rsidR="009E2901" w:rsidRPr="009E2901" w:rsidRDefault="009E2901" w:rsidP="00FD2BD9">
            <w:pPr>
              <w:tabs>
                <w:tab w:val="left" w:pos="344"/>
                <w:tab w:val="left" w:pos="1182"/>
              </w:tabs>
              <w:rPr>
                <w:rFonts w:asciiTheme="minorHAnsi" w:hAnsiTheme="minorHAnsi" w:cstheme="minorHAnsi"/>
                <w:lang w:val="en-GB"/>
              </w:rPr>
            </w:pPr>
            <w:r w:rsidRPr="009E2901">
              <w:rPr>
                <w:rFonts w:asciiTheme="minorHAnsi" w:hAnsiTheme="minorHAnsi" w:cstheme="minorHAnsi"/>
                <w:lang w:val="en-GB"/>
              </w:rPr>
              <w:tab/>
            </w:r>
          </w:p>
        </w:tc>
        <w:tc>
          <w:tcPr>
            <w:tcW w:w="1588" w:type="pct"/>
          </w:tcPr>
          <w:p w:rsidR="009E2901" w:rsidRPr="009E2901" w:rsidRDefault="009E2901" w:rsidP="00FD2BD9">
            <w:pPr>
              <w:pStyle w:val="NoSpacing"/>
              <w:rPr>
                <w:rStyle w:val="longtext"/>
                <w:rFonts w:asciiTheme="minorHAnsi" w:hAnsiTheme="minorHAnsi" w:cstheme="minorHAnsi"/>
                <w:color w:val="000000"/>
                <w:shd w:val="clear" w:color="auto" w:fill="FFFFFF"/>
              </w:rPr>
            </w:pPr>
            <w:r w:rsidRPr="009E2901">
              <w:rPr>
                <w:rFonts w:asciiTheme="minorHAnsi" w:hAnsiTheme="minorHAnsi" w:cstheme="minorHAnsi"/>
                <w:color w:val="000000"/>
              </w:rPr>
              <w:t>Both preventative and curative elements are involved here; need further consideration about what constitutes achievement</w:t>
            </w:r>
          </w:p>
        </w:tc>
        <w:tc>
          <w:tcPr>
            <w:tcW w:w="675"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Outcome Journal Producers</w:t>
            </w:r>
            <w:r w:rsidR="00137563">
              <w:rPr>
                <w:rFonts w:asciiTheme="minorHAnsi" w:hAnsiTheme="minorHAnsi" w:cstheme="minorHAnsi"/>
              </w:rPr>
              <w:t xml:space="preserve"> </w:t>
            </w:r>
          </w:p>
        </w:tc>
        <w:tc>
          <w:tcPr>
            <w:tcW w:w="798"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320A56" w:rsidRPr="009E2901" w:rsidTr="00A54307">
        <w:trPr>
          <w:cantSplit/>
          <w:trHeight w:val="560"/>
        </w:trPr>
        <w:tc>
          <w:tcPr>
            <w:tcW w:w="176" w:type="pct"/>
            <w:vMerge/>
            <w:textDirection w:val="btLr"/>
          </w:tcPr>
          <w:p w:rsidR="009E2901" w:rsidRPr="009E2901" w:rsidRDefault="009E2901" w:rsidP="00FD2BD9">
            <w:pPr>
              <w:pStyle w:val="NoSpacing"/>
              <w:ind w:left="113" w:right="113"/>
              <w:rPr>
                <w:rFonts w:asciiTheme="minorHAnsi" w:hAnsiTheme="minorHAnsi" w:cstheme="minorHAnsi"/>
              </w:rPr>
            </w:pPr>
          </w:p>
        </w:tc>
        <w:tc>
          <w:tcPr>
            <w:tcW w:w="262" w:type="pct"/>
          </w:tcPr>
          <w:p w:rsidR="009E2901" w:rsidRPr="009E2901" w:rsidRDefault="00320A56" w:rsidP="00FD2BD9">
            <w:pPr>
              <w:pStyle w:val="NoSpacing"/>
              <w:rPr>
                <w:rStyle w:val="longtext"/>
                <w:rFonts w:asciiTheme="minorHAnsi" w:hAnsiTheme="minorHAnsi" w:cstheme="minorHAnsi"/>
                <w:color w:val="000000"/>
                <w:shd w:val="clear" w:color="auto" w:fill="FFFFFF"/>
              </w:rPr>
            </w:pPr>
            <w:r>
              <w:rPr>
                <w:rStyle w:val="longtext"/>
                <w:rFonts w:asciiTheme="minorHAnsi" w:hAnsiTheme="minorHAnsi" w:cstheme="minorHAnsi"/>
                <w:color w:val="000000"/>
                <w:shd w:val="clear" w:color="auto" w:fill="FFFFFF"/>
              </w:rPr>
              <w:t>G5</w:t>
            </w:r>
          </w:p>
        </w:tc>
        <w:tc>
          <w:tcPr>
            <w:tcW w:w="1501" w:type="pct"/>
          </w:tcPr>
          <w:p w:rsidR="009E2901" w:rsidRPr="009E2901" w:rsidRDefault="009E2901" w:rsidP="00320A56">
            <w:pPr>
              <w:pStyle w:val="NoSpacing"/>
              <w:rPr>
                <w:rStyle w:val="longtext"/>
                <w:rFonts w:asciiTheme="minorHAnsi" w:hAnsiTheme="minorHAnsi" w:cstheme="minorHAnsi"/>
                <w:color w:val="000000"/>
                <w:shd w:val="clear" w:color="auto" w:fill="FFFFFF"/>
                <w:lang w:val="en-GB"/>
              </w:rPr>
            </w:pPr>
            <w:r w:rsidRPr="009E2901">
              <w:rPr>
                <w:rStyle w:val="longtext"/>
                <w:rFonts w:asciiTheme="minorHAnsi" w:hAnsiTheme="minorHAnsi" w:cstheme="minorHAnsi"/>
                <w:color w:val="000000"/>
                <w:shd w:val="clear" w:color="auto" w:fill="FFFFFF"/>
                <w:lang w:val="en-GB"/>
              </w:rPr>
              <w:t xml:space="preserve">Producer groups are meeting regularly to discuss VC issues  </w:t>
            </w:r>
          </w:p>
        </w:tc>
        <w:tc>
          <w:tcPr>
            <w:tcW w:w="1588" w:type="pct"/>
          </w:tcPr>
          <w:p w:rsidR="009E2901" w:rsidRPr="009E2901" w:rsidRDefault="009E2901" w:rsidP="00FD2BD9">
            <w:pPr>
              <w:pStyle w:val="NoSpacing"/>
              <w:rPr>
                <w:rFonts w:asciiTheme="minorHAnsi" w:hAnsiTheme="minorHAnsi" w:cstheme="minorHAnsi"/>
                <w:color w:val="000000"/>
              </w:rPr>
            </w:pPr>
            <w:r w:rsidRPr="009E2901">
              <w:rPr>
                <w:rStyle w:val="longtext"/>
                <w:rFonts w:asciiTheme="minorHAnsi" w:hAnsiTheme="minorHAnsi" w:cstheme="minorHAnsi"/>
                <w:color w:val="000000"/>
                <w:shd w:val="clear" w:color="auto" w:fill="FFFFFF"/>
              </w:rPr>
              <w:t>n/a; could go in different directions -- identify lessons learned about why or what doesn’t happen</w:t>
            </w:r>
          </w:p>
        </w:tc>
        <w:tc>
          <w:tcPr>
            <w:tcW w:w="675"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Outcome Journal Producers</w:t>
            </w:r>
          </w:p>
        </w:tc>
        <w:tc>
          <w:tcPr>
            <w:tcW w:w="798" w:type="pct"/>
          </w:tcPr>
          <w:p w:rsidR="009E2901" w:rsidRPr="009E2901" w:rsidRDefault="009E2901"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320A56" w:rsidRPr="009E2901" w:rsidTr="00BB7179">
        <w:trPr>
          <w:cantSplit/>
          <w:trHeight w:val="566"/>
        </w:trPr>
        <w:tc>
          <w:tcPr>
            <w:tcW w:w="176" w:type="pct"/>
            <w:vMerge/>
            <w:textDirection w:val="btLr"/>
          </w:tcPr>
          <w:p w:rsidR="00320A56" w:rsidRPr="009E2901" w:rsidRDefault="00320A56" w:rsidP="00FD2BD9">
            <w:pPr>
              <w:pStyle w:val="NoSpacing"/>
              <w:ind w:left="113" w:right="113"/>
              <w:rPr>
                <w:rFonts w:asciiTheme="minorHAnsi" w:hAnsiTheme="minorHAnsi" w:cstheme="minorHAnsi"/>
              </w:rPr>
            </w:pPr>
          </w:p>
        </w:tc>
        <w:tc>
          <w:tcPr>
            <w:tcW w:w="262" w:type="pct"/>
          </w:tcPr>
          <w:p w:rsidR="00320A56" w:rsidRPr="009E2901" w:rsidRDefault="00320A56" w:rsidP="00FD2BD9">
            <w:pPr>
              <w:pStyle w:val="NoSpacing"/>
              <w:rPr>
                <w:rStyle w:val="longtext"/>
                <w:rFonts w:asciiTheme="minorHAnsi" w:hAnsiTheme="minorHAnsi" w:cstheme="minorHAnsi"/>
                <w:color w:val="000000"/>
                <w:shd w:val="clear" w:color="auto" w:fill="FFFFFF"/>
                <w:lang w:val="pt-BR"/>
              </w:rPr>
            </w:pPr>
            <w:r>
              <w:rPr>
                <w:rStyle w:val="longtext"/>
                <w:rFonts w:asciiTheme="minorHAnsi" w:hAnsiTheme="minorHAnsi" w:cstheme="minorHAnsi"/>
                <w:color w:val="000000"/>
                <w:shd w:val="clear" w:color="auto" w:fill="FFFFFF"/>
                <w:lang w:val="pt-BR"/>
              </w:rPr>
              <w:t>G6</w:t>
            </w:r>
          </w:p>
        </w:tc>
        <w:tc>
          <w:tcPr>
            <w:tcW w:w="1501" w:type="pct"/>
          </w:tcPr>
          <w:p w:rsidR="00320A56" w:rsidRPr="00320A56" w:rsidRDefault="00320A56" w:rsidP="00FD2BD9">
            <w:pPr>
              <w:pStyle w:val="NoSpacing"/>
              <w:rPr>
                <w:rStyle w:val="longtext"/>
                <w:rFonts w:asciiTheme="minorHAnsi" w:hAnsiTheme="minorHAnsi" w:cstheme="minorHAnsi"/>
                <w:color w:val="FF0000"/>
              </w:rPr>
            </w:pPr>
            <w:r w:rsidRPr="009E2901">
              <w:rPr>
                <w:rStyle w:val="longtext"/>
                <w:rFonts w:asciiTheme="minorHAnsi" w:hAnsiTheme="minorHAnsi" w:cstheme="minorHAnsi"/>
                <w:color w:val="000000"/>
              </w:rPr>
              <w:t>Producer groups are taking actions related to the decisions made during these meetings</w:t>
            </w:r>
            <w:r w:rsidRPr="009E2901">
              <w:rPr>
                <w:rStyle w:val="longtext"/>
                <w:rFonts w:asciiTheme="minorHAnsi" w:hAnsiTheme="minorHAnsi" w:cstheme="minorHAnsi"/>
                <w:color w:val="FF0000"/>
              </w:rPr>
              <w:t xml:space="preserve"> </w:t>
            </w:r>
          </w:p>
        </w:tc>
        <w:tc>
          <w:tcPr>
            <w:tcW w:w="1588" w:type="pct"/>
          </w:tcPr>
          <w:p w:rsidR="00320A56" w:rsidRPr="009E2901" w:rsidRDefault="00320A56" w:rsidP="00FD2BD9">
            <w:pPr>
              <w:pStyle w:val="NoSpacing"/>
              <w:rPr>
                <w:rStyle w:val="longtext"/>
                <w:rFonts w:asciiTheme="minorHAnsi" w:hAnsiTheme="minorHAnsi" w:cstheme="minorHAnsi"/>
                <w:color w:val="000000"/>
                <w:shd w:val="clear" w:color="auto" w:fill="FFFFFF"/>
              </w:rPr>
            </w:pPr>
            <w:r w:rsidRPr="009E2901">
              <w:rPr>
                <w:rStyle w:val="longtext"/>
                <w:rFonts w:asciiTheme="minorHAnsi" w:hAnsiTheme="minorHAnsi" w:cstheme="minorHAnsi"/>
                <w:color w:val="000000"/>
                <w:shd w:val="clear" w:color="auto" w:fill="FFFFFF"/>
              </w:rPr>
              <w:t>n/a; could go in different directions -- identify lessons learned about why or what doesn’t happen</w:t>
            </w:r>
          </w:p>
        </w:tc>
        <w:tc>
          <w:tcPr>
            <w:tcW w:w="675" w:type="pct"/>
          </w:tcPr>
          <w:p w:rsidR="00320A56" w:rsidRPr="009E2901" w:rsidRDefault="00320A56" w:rsidP="00FD2BD9">
            <w:pPr>
              <w:textAlignment w:val="top"/>
              <w:rPr>
                <w:rFonts w:asciiTheme="minorHAnsi" w:hAnsiTheme="minorHAnsi" w:cstheme="minorHAnsi"/>
              </w:rPr>
            </w:pPr>
            <w:r w:rsidRPr="009E2901">
              <w:rPr>
                <w:rFonts w:asciiTheme="minorHAnsi" w:hAnsiTheme="minorHAnsi" w:cstheme="minorHAnsi"/>
              </w:rPr>
              <w:t>Outcome Journal Producers</w:t>
            </w:r>
          </w:p>
        </w:tc>
        <w:tc>
          <w:tcPr>
            <w:tcW w:w="798" w:type="pct"/>
          </w:tcPr>
          <w:p w:rsidR="00320A56" w:rsidRPr="009E2901" w:rsidRDefault="00320A56" w:rsidP="00FD2BD9">
            <w:pPr>
              <w:textAlignment w:val="top"/>
              <w:rPr>
                <w:rFonts w:asciiTheme="minorHAnsi" w:hAnsiTheme="minorHAnsi" w:cstheme="minorHAnsi"/>
              </w:rPr>
            </w:pPr>
            <w:r w:rsidRPr="009E2901">
              <w:rPr>
                <w:rFonts w:asciiTheme="minorHAnsi" w:hAnsiTheme="minorHAnsi" w:cstheme="minorHAnsi"/>
              </w:rPr>
              <w:t>Monthly by extensionists</w:t>
            </w:r>
          </w:p>
        </w:tc>
      </w:tr>
      <w:tr w:rsidR="00320A56" w:rsidRPr="00320A56" w:rsidTr="00FD2BD9">
        <w:tc>
          <w:tcPr>
            <w:tcW w:w="176" w:type="pct"/>
            <w:vMerge w:val="restart"/>
            <w:textDirection w:val="btLr"/>
          </w:tcPr>
          <w:p w:rsidR="00320A56" w:rsidRPr="00320A56" w:rsidRDefault="009E2901" w:rsidP="00FD2BD9">
            <w:pPr>
              <w:pStyle w:val="NoSpacing"/>
              <w:ind w:left="113" w:right="113"/>
              <w:jc w:val="center"/>
              <w:rPr>
                <w:rFonts w:asciiTheme="minorHAnsi" w:hAnsiTheme="minorHAnsi" w:cstheme="minorHAnsi"/>
                <w:b/>
              </w:rPr>
            </w:pPr>
            <w:r w:rsidRPr="00D44C35">
              <w:br w:type="page"/>
            </w:r>
            <w:r w:rsidR="00320A56" w:rsidRPr="00320A56">
              <w:rPr>
                <w:rFonts w:asciiTheme="minorHAnsi" w:hAnsiTheme="minorHAnsi" w:cstheme="minorHAnsi"/>
                <w:b/>
              </w:rPr>
              <w:t>Love/Adoria</w:t>
            </w:r>
          </w:p>
        </w:tc>
        <w:tc>
          <w:tcPr>
            <w:tcW w:w="262" w:type="pct"/>
          </w:tcPr>
          <w:p w:rsidR="00320A56" w:rsidRPr="00320A56" w:rsidRDefault="00320A56" w:rsidP="00FD2BD9">
            <w:pPr>
              <w:textAlignment w:val="top"/>
              <w:rPr>
                <w:rFonts w:asciiTheme="minorHAnsi" w:hAnsiTheme="minorHAnsi" w:cstheme="minorHAnsi"/>
                <w:color w:val="000000"/>
              </w:rPr>
            </w:pPr>
            <w:r w:rsidRPr="00320A56">
              <w:rPr>
                <w:rFonts w:asciiTheme="minorHAnsi" w:hAnsiTheme="minorHAnsi" w:cstheme="minorHAnsi"/>
                <w:color w:val="000000"/>
              </w:rPr>
              <w:t>A1</w:t>
            </w:r>
          </w:p>
        </w:tc>
        <w:tc>
          <w:tcPr>
            <w:tcW w:w="1501" w:type="pct"/>
          </w:tcPr>
          <w:p w:rsidR="00320A56" w:rsidRPr="00320A56" w:rsidRDefault="00320A56" w:rsidP="00FD2BD9">
            <w:pPr>
              <w:pStyle w:val="NoSpacing"/>
              <w:rPr>
                <w:rFonts w:asciiTheme="minorHAnsi" w:hAnsiTheme="minorHAnsi" w:cstheme="minorHAnsi"/>
                <w:lang w:val="en-GB"/>
              </w:rPr>
            </w:pPr>
            <w:commentRangeStart w:id="4"/>
            <w:r w:rsidRPr="00320A56">
              <w:rPr>
                <w:rStyle w:val="longtext"/>
                <w:rFonts w:asciiTheme="minorHAnsi" w:hAnsiTheme="minorHAnsi" w:cstheme="minorHAnsi"/>
                <w:color w:val="000000"/>
                <w:shd w:val="clear" w:color="auto" w:fill="FFFFFF"/>
                <w:lang w:val="en-GB"/>
              </w:rPr>
              <w:t xml:space="preserve">Producers are introducing improved breed in their flock </w:t>
            </w:r>
            <w:commentRangeEnd w:id="4"/>
            <w:r w:rsidR="0000124F">
              <w:rPr>
                <w:rStyle w:val="CommentReference"/>
                <w:rFonts w:ascii="Arial" w:hAnsi="Arial"/>
              </w:rPr>
              <w:commentReference w:id="4"/>
            </w:r>
          </w:p>
        </w:tc>
        <w:tc>
          <w:tcPr>
            <w:tcW w:w="1588" w:type="pct"/>
          </w:tcPr>
          <w:p w:rsidR="00320A56" w:rsidRPr="00320A56" w:rsidRDefault="00320A56" w:rsidP="00FD2BD9">
            <w:pPr>
              <w:pStyle w:val="NoSpacing"/>
              <w:rPr>
                <w:rFonts w:asciiTheme="minorHAnsi" w:hAnsiTheme="minorHAnsi" w:cstheme="minorHAnsi"/>
              </w:rPr>
            </w:pPr>
            <w:r w:rsidRPr="00320A56">
              <w:rPr>
                <w:rFonts w:asciiTheme="minorHAnsi" w:hAnsiTheme="minorHAnsi" w:cstheme="minorHAnsi"/>
              </w:rPr>
              <w:t xml:space="preserve">1 to 2 producer groups doing this; and management techniques associated with these breeds are being applied </w:t>
            </w:r>
          </w:p>
        </w:tc>
        <w:tc>
          <w:tcPr>
            <w:tcW w:w="675"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Outcome Journal Producers</w:t>
            </w:r>
          </w:p>
        </w:tc>
        <w:tc>
          <w:tcPr>
            <w:tcW w:w="798"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Monthly by extensionists</w:t>
            </w:r>
          </w:p>
        </w:tc>
      </w:tr>
      <w:tr w:rsidR="00320A56" w:rsidRPr="00320A56" w:rsidTr="00FD2BD9">
        <w:trPr>
          <w:trHeight w:val="643"/>
        </w:trPr>
        <w:tc>
          <w:tcPr>
            <w:tcW w:w="176" w:type="pct"/>
            <w:vMerge/>
          </w:tcPr>
          <w:p w:rsidR="00320A56" w:rsidRPr="00320A56" w:rsidRDefault="00320A56" w:rsidP="00FD2BD9">
            <w:pPr>
              <w:pStyle w:val="NoSpacing"/>
              <w:rPr>
                <w:rFonts w:asciiTheme="minorHAnsi" w:hAnsiTheme="minorHAnsi" w:cstheme="minorHAnsi"/>
                <w:b/>
              </w:rPr>
            </w:pPr>
          </w:p>
        </w:tc>
        <w:tc>
          <w:tcPr>
            <w:tcW w:w="262" w:type="pct"/>
          </w:tcPr>
          <w:p w:rsidR="00320A56" w:rsidRPr="00320A56" w:rsidRDefault="00320A56" w:rsidP="00FD2BD9">
            <w:pPr>
              <w:textAlignment w:val="top"/>
              <w:rPr>
                <w:rFonts w:asciiTheme="minorHAnsi" w:hAnsiTheme="minorHAnsi" w:cstheme="minorHAnsi"/>
                <w:color w:val="000000"/>
              </w:rPr>
            </w:pPr>
            <w:r w:rsidRPr="00320A56">
              <w:rPr>
                <w:rFonts w:asciiTheme="minorHAnsi" w:hAnsiTheme="minorHAnsi" w:cstheme="minorHAnsi"/>
                <w:color w:val="000000"/>
              </w:rPr>
              <w:t>A2</w:t>
            </w:r>
          </w:p>
        </w:tc>
        <w:tc>
          <w:tcPr>
            <w:tcW w:w="1501" w:type="pct"/>
          </w:tcPr>
          <w:p w:rsidR="00320A56" w:rsidRPr="00320A56" w:rsidRDefault="00320A56" w:rsidP="00FD2BD9">
            <w:pPr>
              <w:pStyle w:val="NoSpacing"/>
              <w:rPr>
                <w:rFonts w:asciiTheme="minorHAnsi" w:hAnsiTheme="minorHAnsi" w:cstheme="minorHAnsi"/>
                <w:lang w:val="en-GB"/>
              </w:rPr>
            </w:pPr>
            <w:commentRangeStart w:id="5"/>
            <w:r w:rsidRPr="00320A56">
              <w:rPr>
                <w:rStyle w:val="longtext"/>
                <w:rFonts w:asciiTheme="minorHAnsi" w:hAnsiTheme="minorHAnsi" w:cstheme="minorHAnsi"/>
                <w:color w:val="000000"/>
                <w:shd w:val="clear" w:color="auto" w:fill="FFFFFF"/>
                <w:lang w:val="en-GB"/>
              </w:rPr>
              <w:t xml:space="preserve">Producers sign contracts with buyers </w:t>
            </w:r>
            <w:commentRangeEnd w:id="5"/>
            <w:r w:rsidR="0000124F">
              <w:rPr>
                <w:rStyle w:val="CommentReference"/>
                <w:rFonts w:ascii="Arial" w:hAnsi="Arial"/>
              </w:rPr>
              <w:commentReference w:id="5"/>
            </w:r>
          </w:p>
        </w:tc>
        <w:tc>
          <w:tcPr>
            <w:tcW w:w="1588" w:type="pct"/>
          </w:tcPr>
          <w:p w:rsidR="00320A56" w:rsidRPr="00320A56" w:rsidRDefault="00320A56" w:rsidP="00FD2BD9">
            <w:pPr>
              <w:pStyle w:val="NoSpacing"/>
              <w:rPr>
                <w:rFonts w:asciiTheme="minorHAnsi" w:hAnsiTheme="minorHAnsi" w:cstheme="minorHAnsi"/>
              </w:rPr>
            </w:pPr>
            <w:r w:rsidRPr="00320A56">
              <w:rPr>
                <w:rFonts w:asciiTheme="minorHAnsi" w:hAnsiTheme="minorHAnsi" w:cstheme="minorHAnsi"/>
              </w:rPr>
              <w:t xml:space="preserve">5 to 6 groups making contracts with buyers (not individuals) </w:t>
            </w:r>
          </w:p>
        </w:tc>
        <w:tc>
          <w:tcPr>
            <w:tcW w:w="675"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Outcome Journal Producers</w:t>
            </w:r>
          </w:p>
        </w:tc>
        <w:tc>
          <w:tcPr>
            <w:tcW w:w="798"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Monthly by extensionists</w:t>
            </w:r>
          </w:p>
        </w:tc>
      </w:tr>
      <w:tr w:rsidR="00320A56" w:rsidRPr="00320A56" w:rsidTr="00A54307">
        <w:trPr>
          <w:trHeight w:val="281"/>
        </w:trPr>
        <w:tc>
          <w:tcPr>
            <w:tcW w:w="176" w:type="pct"/>
            <w:vMerge/>
          </w:tcPr>
          <w:p w:rsidR="00320A56" w:rsidRPr="00320A56" w:rsidRDefault="00320A56" w:rsidP="00FD2BD9">
            <w:pPr>
              <w:pStyle w:val="NoSpacing"/>
              <w:rPr>
                <w:rFonts w:asciiTheme="minorHAnsi" w:hAnsiTheme="minorHAnsi" w:cstheme="minorHAnsi"/>
                <w:b/>
              </w:rPr>
            </w:pPr>
          </w:p>
        </w:tc>
        <w:tc>
          <w:tcPr>
            <w:tcW w:w="262"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A3</w:t>
            </w:r>
          </w:p>
        </w:tc>
        <w:tc>
          <w:tcPr>
            <w:tcW w:w="1501" w:type="pct"/>
          </w:tcPr>
          <w:p w:rsidR="00320A56" w:rsidRPr="00320A56" w:rsidRDefault="00320A56" w:rsidP="00FD2BD9">
            <w:pPr>
              <w:pStyle w:val="NoSpacing"/>
              <w:rPr>
                <w:rStyle w:val="longtext"/>
                <w:rFonts w:asciiTheme="minorHAnsi" w:hAnsiTheme="minorHAnsi" w:cstheme="minorHAnsi"/>
                <w:color w:val="000000"/>
                <w:shd w:val="clear" w:color="auto" w:fill="FFFFFF"/>
              </w:rPr>
            </w:pPr>
            <w:r w:rsidRPr="00320A56">
              <w:rPr>
                <w:rStyle w:val="longtext"/>
                <w:rFonts w:asciiTheme="minorHAnsi" w:hAnsiTheme="minorHAnsi" w:cstheme="minorHAnsi"/>
                <w:color w:val="000000"/>
                <w:shd w:val="clear" w:color="auto" w:fill="FFFFFF"/>
              </w:rPr>
              <w:t>Producer groups independently</w:t>
            </w:r>
            <w:r w:rsidRPr="00320A56" w:rsidDel="00FF3E70">
              <w:rPr>
                <w:rStyle w:val="longtext"/>
                <w:rFonts w:asciiTheme="minorHAnsi" w:hAnsiTheme="minorHAnsi" w:cstheme="minorHAnsi"/>
                <w:color w:val="000000"/>
                <w:shd w:val="clear" w:color="auto" w:fill="FFFFFF"/>
              </w:rPr>
              <w:t xml:space="preserve"> </w:t>
            </w:r>
            <w:r w:rsidRPr="00320A56">
              <w:rPr>
                <w:rStyle w:val="longtext"/>
                <w:rFonts w:asciiTheme="minorHAnsi" w:hAnsiTheme="minorHAnsi" w:cstheme="minorHAnsi"/>
                <w:color w:val="000000"/>
                <w:shd w:val="clear" w:color="auto" w:fill="FFFFFF"/>
              </w:rPr>
              <w:t xml:space="preserve">continue to meet with other VC actors and resolve VC issues </w:t>
            </w:r>
          </w:p>
        </w:tc>
        <w:tc>
          <w:tcPr>
            <w:tcW w:w="1588" w:type="pct"/>
          </w:tcPr>
          <w:p w:rsidR="00320A56" w:rsidRPr="00320A56" w:rsidRDefault="00320A56" w:rsidP="00FD2BD9">
            <w:pPr>
              <w:pStyle w:val="NoSpacing"/>
              <w:rPr>
                <w:rFonts w:asciiTheme="minorHAnsi" w:hAnsiTheme="minorHAnsi" w:cstheme="minorHAnsi"/>
                <w:lang w:val="pt-BR"/>
              </w:rPr>
            </w:pPr>
            <w:r w:rsidRPr="00320A56">
              <w:rPr>
                <w:rFonts w:asciiTheme="minorHAnsi" w:hAnsiTheme="minorHAnsi" w:cstheme="minorHAnsi"/>
              </w:rPr>
              <w:t xml:space="preserve">Disputes being resolved without project staff intervention; frequency of calls to mediate goes down.  </w:t>
            </w:r>
            <w:r w:rsidRPr="00320A56">
              <w:rPr>
                <w:rFonts w:asciiTheme="minorHAnsi" w:hAnsiTheme="minorHAnsi" w:cstheme="minorHAnsi"/>
                <w:lang w:val="pt-BR"/>
              </w:rPr>
              <w:t>Negotiated Decisions (e.g. live weight cost)</w:t>
            </w:r>
          </w:p>
        </w:tc>
        <w:tc>
          <w:tcPr>
            <w:tcW w:w="675"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Outcome Journal Producers</w:t>
            </w:r>
          </w:p>
        </w:tc>
        <w:tc>
          <w:tcPr>
            <w:tcW w:w="798" w:type="pct"/>
          </w:tcPr>
          <w:p w:rsidR="00320A56" w:rsidRPr="00320A56" w:rsidRDefault="00320A56" w:rsidP="00FD2BD9">
            <w:pPr>
              <w:textAlignment w:val="top"/>
              <w:rPr>
                <w:rFonts w:asciiTheme="minorHAnsi" w:hAnsiTheme="minorHAnsi" w:cstheme="minorHAnsi"/>
              </w:rPr>
            </w:pPr>
            <w:r w:rsidRPr="00320A56">
              <w:rPr>
                <w:rFonts w:asciiTheme="minorHAnsi" w:hAnsiTheme="minorHAnsi" w:cstheme="minorHAnsi"/>
              </w:rPr>
              <w:t>Monthly by extensionists</w:t>
            </w:r>
          </w:p>
        </w:tc>
      </w:tr>
    </w:tbl>
    <w:p w:rsidR="009E2901" w:rsidRDefault="009E2901" w:rsidP="009E2901">
      <w:pPr>
        <w:rPr>
          <w:rFonts w:asciiTheme="minorHAnsi" w:hAnsiTheme="minorHAnsi" w:cstheme="minorHAnsi"/>
          <w:b/>
          <w:sz w:val="28"/>
        </w:rPr>
      </w:pPr>
      <w:r w:rsidRPr="00B04AB0">
        <w:rPr>
          <w:rFonts w:asciiTheme="minorHAnsi" w:hAnsiTheme="minorHAnsi" w:cstheme="minorHAnsi"/>
          <w:b/>
          <w:sz w:val="28"/>
        </w:rPr>
        <w:lastRenderedPageBreak/>
        <w:t>Boundary Partner: Input and Service Providers</w:t>
      </w:r>
      <w:r w:rsidR="00B104DC">
        <w:rPr>
          <w:rFonts w:asciiTheme="minorHAnsi" w:hAnsiTheme="minorHAnsi" w:cstheme="minorHAnsi"/>
          <w:b/>
          <w:sz w:val="28"/>
        </w:rPr>
        <w:t xml:space="preserve"> (Paravets and</w:t>
      </w:r>
      <w:r w:rsidR="00F37360">
        <w:rPr>
          <w:rFonts w:asciiTheme="minorHAnsi" w:hAnsiTheme="minorHAnsi" w:cstheme="minorHAnsi"/>
          <w:b/>
          <w:sz w:val="28"/>
        </w:rPr>
        <w:t xml:space="preserve"> R</w:t>
      </w:r>
      <w:r w:rsidR="00B104DC">
        <w:rPr>
          <w:rFonts w:asciiTheme="minorHAnsi" w:hAnsiTheme="minorHAnsi" w:cstheme="minorHAnsi"/>
          <w:b/>
          <w:sz w:val="28"/>
        </w:rPr>
        <w:t>etailers)</w:t>
      </w:r>
    </w:p>
    <w:p w:rsidR="00B04AB0" w:rsidRPr="00B04AB0" w:rsidRDefault="00B04AB0" w:rsidP="009E2901">
      <w:pPr>
        <w:rPr>
          <w:rFonts w:asciiTheme="minorHAnsi" w:hAnsiTheme="minorHAnsi" w:cstheme="minorHAnsi"/>
          <w:b/>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818"/>
        <w:gridCol w:w="4687"/>
        <w:gridCol w:w="4959"/>
        <w:gridCol w:w="2108"/>
        <w:gridCol w:w="2492"/>
      </w:tblGrid>
      <w:tr w:rsidR="00320A56" w:rsidRPr="00A54307" w:rsidTr="00FD2BD9">
        <w:tc>
          <w:tcPr>
            <w:tcW w:w="176" w:type="pct"/>
            <w:shd w:val="clear" w:color="auto" w:fill="99CCFF"/>
          </w:tcPr>
          <w:p w:rsidR="00320A56" w:rsidRPr="00A54307" w:rsidRDefault="00320A56" w:rsidP="00FD2BD9">
            <w:pPr>
              <w:rPr>
                <w:rFonts w:asciiTheme="minorHAnsi" w:hAnsiTheme="minorHAnsi" w:cstheme="minorHAnsi"/>
                <w:b/>
              </w:rPr>
            </w:pPr>
          </w:p>
        </w:tc>
        <w:tc>
          <w:tcPr>
            <w:tcW w:w="262" w:type="pct"/>
            <w:shd w:val="clear" w:color="auto" w:fill="99CCFF"/>
          </w:tcPr>
          <w:p w:rsidR="00320A56" w:rsidRPr="00A54307" w:rsidRDefault="00320A56" w:rsidP="00FD2BD9">
            <w:pPr>
              <w:rPr>
                <w:rFonts w:asciiTheme="minorHAnsi" w:hAnsiTheme="minorHAnsi" w:cstheme="minorHAnsi"/>
                <w:b/>
              </w:rPr>
            </w:pPr>
            <w:r w:rsidRPr="00A54307">
              <w:rPr>
                <w:rFonts w:asciiTheme="minorHAnsi" w:hAnsiTheme="minorHAnsi" w:cstheme="minorHAnsi"/>
                <w:b/>
              </w:rPr>
              <w:t>Code</w:t>
            </w:r>
          </w:p>
        </w:tc>
        <w:tc>
          <w:tcPr>
            <w:tcW w:w="1501" w:type="pct"/>
            <w:shd w:val="clear" w:color="auto" w:fill="99CCFF"/>
          </w:tcPr>
          <w:p w:rsidR="00320A56" w:rsidRPr="00A54307" w:rsidRDefault="00320A56" w:rsidP="00FD2BD9">
            <w:pPr>
              <w:rPr>
                <w:rFonts w:asciiTheme="minorHAnsi" w:hAnsiTheme="minorHAnsi" w:cstheme="minorHAnsi"/>
                <w:b/>
              </w:rPr>
            </w:pPr>
            <w:r w:rsidRPr="00A54307">
              <w:rPr>
                <w:rFonts w:asciiTheme="minorHAnsi" w:hAnsiTheme="minorHAnsi" w:cstheme="minorHAnsi"/>
                <w:b/>
                <w:lang w:val="pt-BR"/>
              </w:rPr>
              <w:t>Progress Marker</w:t>
            </w:r>
          </w:p>
        </w:tc>
        <w:tc>
          <w:tcPr>
            <w:tcW w:w="1588" w:type="pct"/>
            <w:shd w:val="clear" w:color="auto" w:fill="99CCFF"/>
          </w:tcPr>
          <w:p w:rsidR="00320A56" w:rsidRPr="00A54307" w:rsidRDefault="00320A56" w:rsidP="00FD2BD9">
            <w:pPr>
              <w:rPr>
                <w:rFonts w:asciiTheme="minorHAnsi" w:hAnsiTheme="minorHAnsi" w:cstheme="minorHAnsi"/>
                <w:b/>
              </w:rPr>
            </w:pPr>
            <w:r w:rsidRPr="00A54307">
              <w:rPr>
                <w:rFonts w:asciiTheme="minorHAnsi" w:hAnsiTheme="minorHAnsi" w:cstheme="minorHAnsi"/>
                <w:b/>
              </w:rPr>
              <w:t>How to recognise high level of  achievement</w:t>
            </w:r>
          </w:p>
        </w:tc>
        <w:tc>
          <w:tcPr>
            <w:tcW w:w="675" w:type="pct"/>
            <w:shd w:val="clear" w:color="auto" w:fill="99CCFF"/>
          </w:tcPr>
          <w:p w:rsidR="00320A56" w:rsidRPr="00A54307" w:rsidRDefault="00320A56" w:rsidP="00FD2BD9">
            <w:pPr>
              <w:rPr>
                <w:rFonts w:asciiTheme="minorHAnsi" w:hAnsiTheme="minorHAnsi" w:cstheme="minorHAnsi"/>
                <w:b/>
              </w:rPr>
            </w:pPr>
            <w:r w:rsidRPr="00A54307">
              <w:rPr>
                <w:rFonts w:asciiTheme="minorHAnsi" w:hAnsiTheme="minorHAnsi" w:cstheme="minorHAnsi"/>
                <w:b/>
              </w:rPr>
              <w:t>Data Source</w:t>
            </w:r>
          </w:p>
        </w:tc>
        <w:tc>
          <w:tcPr>
            <w:tcW w:w="798" w:type="pct"/>
            <w:shd w:val="clear" w:color="auto" w:fill="99CCFF"/>
          </w:tcPr>
          <w:p w:rsidR="00320A56" w:rsidRPr="00A54307" w:rsidRDefault="00320A56" w:rsidP="00FD2BD9">
            <w:pPr>
              <w:rPr>
                <w:rFonts w:asciiTheme="minorHAnsi" w:hAnsiTheme="minorHAnsi" w:cstheme="minorHAnsi"/>
                <w:b/>
                <w:lang w:val="pt-BR"/>
              </w:rPr>
            </w:pPr>
            <w:r w:rsidRPr="00A54307">
              <w:rPr>
                <w:rFonts w:asciiTheme="minorHAnsi" w:hAnsiTheme="minorHAnsi" w:cstheme="minorHAnsi"/>
                <w:b/>
                <w:lang w:val="pt-BR"/>
              </w:rPr>
              <w:t>Frequency</w:t>
            </w:r>
          </w:p>
        </w:tc>
      </w:tr>
      <w:tr w:rsidR="00320A56" w:rsidRPr="00A54307" w:rsidTr="00FD2BD9">
        <w:tc>
          <w:tcPr>
            <w:tcW w:w="176" w:type="pct"/>
            <w:vMerge w:val="restart"/>
            <w:textDirection w:val="btLr"/>
          </w:tcPr>
          <w:p w:rsidR="00320A56" w:rsidRPr="00A54307" w:rsidRDefault="00320A56" w:rsidP="00FD2BD9">
            <w:pPr>
              <w:pStyle w:val="NoSpacing"/>
              <w:ind w:left="113" w:right="113"/>
              <w:jc w:val="center"/>
              <w:rPr>
                <w:rFonts w:asciiTheme="minorHAnsi" w:hAnsiTheme="minorHAnsi" w:cstheme="minorHAnsi"/>
                <w:b/>
              </w:rPr>
            </w:pPr>
            <w:r w:rsidRPr="00A54307">
              <w:rPr>
                <w:rFonts w:asciiTheme="minorHAnsi" w:hAnsiTheme="minorHAnsi" w:cstheme="minorHAnsi"/>
                <w:b/>
              </w:rPr>
              <w:t>Expect</w:t>
            </w:r>
          </w:p>
        </w:tc>
        <w:tc>
          <w:tcPr>
            <w:tcW w:w="262" w:type="pct"/>
          </w:tcPr>
          <w:p w:rsidR="00320A56" w:rsidRPr="00A54307" w:rsidRDefault="00320A56" w:rsidP="00FD2BD9">
            <w:pPr>
              <w:textAlignment w:val="top"/>
              <w:rPr>
                <w:rFonts w:asciiTheme="minorHAnsi" w:hAnsiTheme="minorHAnsi" w:cstheme="minorHAnsi"/>
                <w:color w:val="000000"/>
              </w:rPr>
            </w:pPr>
            <w:r w:rsidRPr="00A54307">
              <w:rPr>
                <w:rFonts w:asciiTheme="minorHAnsi" w:hAnsiTheme="minorHAnsi" w:cstheme="minorHAnsi"/>
                <w:color w:val="000000"/>
              </w:rPr>
              <w:t>E1</w:t>
            </w:r>
          </w:p>
        </w:tc>
        <w:tc>
          <w:tcPr>
            <w:tcW w:w="1501" w:type="pct"/>
          </w:tcPr>
          <w:p w:rsidR="00320A56" w:rsidRPr="00A54307" w:rsidRDefault="00B04AB0" w:rsidP="00FD2BD9">
            <w:pPr>
              <w:pStyle w:val="NoSpacing"/>
              <w:rPr>
                <w:rFonts w:asciiTheme="minorHAnsi" w:hAnsiTheme="minorHAnsi" w:cstheme="minorHAnsi"/>
              </w:rPr>
            </w:pPr>
            <w:r>
              <w:rPr>
                <w:rStyle w:val="longtext"/>
                <w:rFonts w:asciiTheme="minorHAnsi" w:hAnsiTheme="minorHAnsi" w:cstheme="minorHAnsi"/>
              </w:rPr>
              <w:t xml:space="preserve">Paravets and retailers </w:t>
            </w:r>
            <w:r w:rsidR="00320A56" w:rsidRPr="00A54307">
              <w:rPr>
                <w:rStyle w:val="longtext"/>
                <w:rFonts w:asciiTheme="minorHAnsi" w:hAnsiTheme="minorHAnsi" w:cstheme="minorHAnsi"/>
              </w:rPr>
              <w:t xml:space="preserve">are meeting with the other VC actors </w:t>
            </w:r>
          </w:p>
        </w:tc>
        <w:tc>
          <w:tcPr>
            <w:tcW w:w="1588" w:type="pct"/>
          </w:tcPr>
          <w:p w:rsidR="00320A56" w:rsidRPr="00A54307" w:rsidRDefault="00320A56" w:rsidP="00FD2BD9">
            <w:pPr>
              <w:pStyle w:val="NoSpacing"/>
              <w:rPr>
                <w:rFonts w:asciiTheme="minorHAnsi" w:hAnsiTheme="minorHAnsi" w:cstheme="minorHAnsi"/>
              </w:rPr>
            </w:pPr>
            <w:r w:rsidRPr="00A54307">
              <w:rPr>
                <w:rFonts w:asciiTheme="minorHAnsi" w:hAnsiTheme="minorHAnsi" w:cstheme="minorHAnsi"/>
              </w:rPr>
              <w:t>All reps attend IP meetings</w:t>
            </w:r>
          </w:p>
        </w:tc>
        <w:tc>
          <w:tcPr>
            <w:tcW w:w="675" w:type="pct"/>
          </w:tcPr>
          <w:p w:rsidR="00320A56" w:rsidRPr="00A54307" w:rsidRDefault="00320A56" w:rsidP="00FD2BD9">
            <w:pPr>
              <w:textAlignment w:val="top"/>
              <w:rPr>
                <w:rFonts w:asciiTheme="minorHAnsi" w:hAnsiTheme="minorHAnsi" w:cstheme="minorHAnsi"/>
                <w:color w:val="000000"/>
              </w:rPr>
            </w:pPr>
            <w:r w:rsidRPr="00A54307">
              <w:rPr>
                <w:rFonts w:asciiTheme="minorHAnsi" w:hAnsiTheme="minorHAnsi" w:cstheme="minorHAnsi"/>
                <w:color w:val="000000"/>
              </w:rPr>
              <w:t>IP report</w:t>
            </w:r>
          </w:p>
        </w:tc>
        <w:tc>
          <w:tcPr>
            <w:tcW w:w="798" w:type="pct"/>
          </w:tcPr>
          <w:p w:rsidR="00320A56" w:rsidRPr="00A54307" w:rsidRDefault="00320A56" w:rsidP="00FD2BD9">
            <w:pPr>
              <w:textAlignment w:val="top"/>
              <w:rPr>
                <w:rFonts w:asciiTheme="minorHAnsi" w:hAnsiTheme="minorHAnsi" w:cstheme="minorHAnsi"/>
                <w:color w:val="000000"/>
              </w:rPr>
            </w:pPr>
            <w:r w:rsidRPr="00A54307">
              <w:rPr>
                <w:rFonts w:asciiTheme="minorHAnsi" w:hAnsiTheme="minorHAnsi" w:cstheme="minorHAnsi"/>
                <w:color w:val="000000"/>
              </w:rPr>
              <w:t xml:space="preserve">After every IP </w:t>
            </w:r>
          </w:p>
        </w:tc>
      </w:tr>
      <w:tr w:rsidR="00320A56" w:rsidRPr="00A54307" w:rsidTr="00FD2BD9">
        <w:trPr>
          <w:trHeight w:val="643"/>
        </w:trPr>
        <w:tc>
          <w:tcPr>
            <w:tcW w:w="176" w:type="pct"/>
            <w:vMerge/>
          </w:tcPr>
          <w:p w:rsidR="00320A56" w:rsidRPr="00A54307" w:rsidRDefault="00320A56" w:rsidP="00FD2BD9">
            <w:pPr>
              <w:pStyle w:val="NoSpacing"/>
              <w:rPr>
                <w:rFonts w:asciiTheme="minorHAnsi" w:hAnsiTheme="minorHAnsi" w:cstheme="minorHAnsi"/>
                <w:b/>
              </w:rPr>
            </w:pPr>
          </w:p>
        </w:tc>
        <w:tc>
          <w:tcPr>
            <w:tcW w:w="262" w:type="pct"/>
          </w:tcPr>
          <w:p w:rsidR="00320A56" w:rsidRPr="00A54307" w:rsidRDefault="00320A56" w:rsidP="00FD2BD9">
            <w:pPr>
              <w:textAlignment w:val="top"/>
              <w:rPr>
                <w:rFonts w:asciiTheme="minorHAnsi" w:hAnsiTheme="minorHAnsi" w:cstheme="minorHAnsi"/>
                <w:color w:val="000000"/>
              </w:rPr>
            </w:pPr>
            <w:r w:rsidRPr="00A54307">
              <w:rPr>
                <w:rFonts w:asciiTheme="minorHAnsi" w:hAnsiTheme="minorHAnsi" w:cstheme="minorHAnsi"/>
                <w:color w:val="000000"/>
              </w:rPr>
              <w:t>E2</w:t>
            </w:r>
          </w:p>
        </w:tc>
        <w:tc>
          <w:tcPr>
            <w:tcW w:w="1501" w:type="pct"/>
          </w:tcPr>
          <w:p w:rsidR="00320A56" w:rsidRPr="00A54307" w:rsidRDefault="00320A56" w:rsidP="00FD2BD9">
            <w:pPr>
              <w:pStyle w:val="NoSpacing"/>
              <w:rPr>
                <w:rStyle w:val="longtext"/>
                <w:rFonts w:asciiTheme="minorHAnsi" w:hAnsiTheme="minorHAnsi" w:cstheme="minorHAnsi"/>
                <w:lang w:val="en-GB"/>
              </w:rPr>
            </w:pPr>
            <w:r w:rsidRPr="00A54307">
              <w:rPr>
                <w:rStyle w:val="longtext"/>
                <w:rFonts w:asciiTheme="minorHAnsi" w:hAnsiTheme="minorHAnsi" w:cstheme="minorHAnsi"/>
                <w:shd w:val="clear" w:color="auto" w:fill="FFFFFF"/>
                <w:lang w:val="en-GB"/>
              </w:rPr>
              <w:t xml:space="preserve">Services are available for producers </w:t>
            </w:r>
          </w:p>
        </w:tc>
        <w:tc>
          <w:tcPr>
            <w:tcW w:w="1588" w:type="pct"/>
          </w:tcPr>
          <w:p w:rsidR="00320A56" w:rsidRPr="00A54307" w:rsidRDefault="00320A56" w:rsidP="00FD2BD9">
            <w:pPr>
              <w:pStyle w:val="NoSpacing"/>
              <w:rPr>
                <w:rFonts w:asciiTheme="minorHAnsi" w:hAnsiTheme="minorHAnsi" w:cstheme="minorHAnsi"/>
              </w:rPr>
            </w:pPr>
            <w:r w:rsidRPr="00A54307">
              <w:rPr>
                <w:rFonts w:asciiTheme="minorHAnsi" w:hAnsiTheme="minorHAnsi" w:cstheme="minorHAnsi"/>
              </w:rPr>
              <w:t>Paravets are treating animals at community level (producer can access service on demand); retailer: paravet and producers have access to drugs/equipment as needed at district level</w:t>
            </w:r>
          </w:p>
        </w:tc>
        <w:tc>
          <w:tcPr>
            <w:tcW w:w="675" w:type="pct"/>
          </w:tcPr>
          <w:p w:rsidR="00320A56" w:rsidRPr="00A54307" w:rsidRDefault="00320A56" w:rsidP="00320A56">
            <w:pPr>
              <w:textAlignment w:val="top"/>
              <w:rPr>
                <w:rFonts w:asciiTheme="minorHAnsi" w:hAnsiTheme="minorHAnsi" w:cstheme="minorHAnsi"/>
              </w:rPr>
            </w:pPr>
            <w:r w:rsidRPr="00A54307">
              <w:rPr>
                <w:rFonts w:asciiTheme="minorHAnsi" w:hAnsiTheme="minorHAnsi" w:cstheme="minorHAnsi"/>
              </w:rPr>
              <w:t>Outcome Journals Paravets &amp; Retailer</w:t>
            </w:r>
          </w:p>
        </w:tc>
        <w:tc>
          <w:tcPr>
            <w:tcW w:w="798" w:type="pct"/>
          </w:tcPr>
          <w:p w:rsidR="00320A56" w:rsidRPr="00A54307" w:rsidRDefault="00320A56" w:rsidP="00FD2BD9">
            <w:pPr>
              <w:textAlignment w:val="top"/>
              <w:rPr>
                <w:rFonts w:asciiTheme="minorHAnsi" w:hAnsiTheme="minorHAnsi" w:cstheme="minorHAnsi"/>
              </w:rPr>
            </w:pPr>
            <w:r w:rsidRPr="00A54307">
              <w:rPr>
                <w:rFonts w:asciiTheme="minorHAnsi" w:hAnsiTheme="minorHAnsi" w:cstheme="minorHAnsi"/>
              </w:rPr>
              <w:t>Monthly by extensionists &amp; Project officer</w:t>
            </w:r>
          </w:p>
        </w:tc>
      </w:tr>
      <w:tr w:rsidR="00320A56" w:rsidRPr="00A54307" w:rsidTr="00FD2BD9">
        <w:trPr>
          <w:trHeight w:val="530"/>
        </w:trPr>
        <w:tc>
          <w:tcPr>
            <w:tcW w:w="176" w:type="pct"/>
            <w:vMerge/>
          </w:tcPr>
          <w:p w:rsidR="00320A56" w:rsidRPr="00A54307" w:rsidRDefault="00320A56" w:rsidP="00FD2BD9">
            <w:pPr>
              <w:pStyle w:val="NoSpacing"/>
              <w:rPr>
                <w:rFonts w:asciiTheme="minorHAnsi" w:hAnsiTheme="minorHAnsi" w:cstheme="minorHAnsi"/>
                <w:b/>
              </w:rPr>
            </w:pPr>
          </w:p>
        </w:tc>
        <w:tc>
          <w:tcPr>
            <w:tcW w:w="262" w:type="pct"/>
          </w:tcPr>
          <w:p w:rsidR="00320A56" w:rsidRPr="00A54307" w:rsidRDefault="00320A56" w:rsidP="00FD2BD9">
            <w:pPr>
              <w:textAlignment w:val="top"/>
              <w:rPr>
                <w:rFonts w:asciiTheme="minorHAnsi" w:hAnsiTheme="minorHAnsi" w:cstheme="minorHAnsi"/>
              </w:rPr>
            </w:pPr>
            <w:r w:rsidRPr="00A54307">
              <w:rPr>
                <w:rFonts w:asciiTheme="minorHAnsi" w:hAnsiTheme="minorHAnsi" w:cstheme="minorHAnsi"/>
              </w:rPr>
              <w:t>E3</w:t>
            </w:r>
          </w:p>
        </w:tc>
        <w:tc>
          <w:tcPr>
            <w:tcW w:w="1501" w:type="pct"/>
          </w:tcPr>
          <w:p w:rsidR="00320A56" w:rsidRPr="00A54307" w:rsidRDefault="00B04AB0" w:rsidP="00B04AB0">
            <w:pPr>
              <w:pStyle w:val="NoSpacing"/>
              <w:rPr>
                <w:rStyle w:val="longtext"/>
                <w:rFonts w:asciiTheme="minorHAnsi" w:hAnsiTheme="minorHAnsi" w:cstheme="minorHAnsi"/>
                <w:shd w:val="clear" w:color="auto" w:fill="FFFFFF"/>
                <w:lang w:val="pt-BR"/>
              </w:rPr>
            </w:pPr>
            <w:r>
              <w:rPr>
                <w:rFonts w:asciiTheme="minorHAnsi" w:hAnsiTheme="minorHAnsi" w:cstheme="minorHAnsi"/>
                <w:lang w:val="pt-BR"/>
              </w:rPr>
              <w:t xml:space="preserve">Paravets complete </w:t>
            </w:r>
            <w:r w:rsidR="00320A56" w:rsidRPr="00A54307">
              <w:rPr>
                <w:rFonts w:asciiTheme="minorHAnsi" w:hAnsiTheme="minorHAnsi" w:cstheme="minorHAnsi"/>
                <w:lang w:val="pt-BR"/>
              </w:rPr>
              <w:t xml:space="preserve">training course </w:t>
            </w:r>
          </w:p>
        </w:tc>
        <w:tc>
          <w:tcPr>
            <w:tcW w:w="1588" w:type="pct"/>
          </w:tcPr>
          <w:p w:rsidR="00320A56" w:rsidRPr="00A54307" w:rsidRDefault="00320A56" w:rsidP="00FD2BD9">
            <w:pPr>
              <w:pStyle w:val="NoSpacing"/>
              <w:rPr>
                <w:rFonts w:asciiTheme="minorHAnsi" w:hAnsiTheme="minorHAnsi" w:cstheme="minorHAnsi"/>
                <w:lang w:val="pt-BR"/>
              </w:rPr>
            </w:pPr>
            <w:r w:rsidRPr="00A54307">
              <w:rPr>
                <w:rFonts w:asciiTheme="minorHAnsi" w:hAnsiTheme="minorHAnsi" w:cstheme="minorHAnsi"/>
                <w:lang w:val="pt-BR"/>
              </w:rPr>
              <w:t>15 complete the course</w:t>
            </w:r>
          </w:p>
        </w:tc>
        <w:tc>
          <w:tcPr>
            <w:tcW w:w="675" w:type="pct"/>
          </w:tcPr>
          <w:p w:rsidR="00320A56" w:rsidRPr="00A54307" w:rsidRDefault="00320A56" w:rsidP="00320A56">
            <w:pPr>
              <w:textAlignment w:val="top"/>
              <w:rPr>
                <w:rFonts w:asciiTheme="minorHAnsi" w:hAnsiTheme="minorHAnsi" w:cstheme="minorHAnsi"/>
              </w:rPr>
            </w:pPr>
            <w:r w:rsidRPr="00A54307">
              <w:rPr>
                <w:rFonts w:asciiTheme="minorHAnsi" w:hAnsiTheme="minorHAnsi" w:cstheme="minorHAnsi"/>
              </w:rPr>
              <w:t>Participant list</w:t>
            </w:r>
            <w:r w:rsidR="00A54307" w:rsidRPr="00A54307">
              <w:rPr>
                <w:rFonts w:asciiTheme="minorHAnsi" w:hAnsiTheme="minorHAnsi" w:cstheme="minorHAnsi"/>
              </w:rPr>
              <w:t xml:space="preserve"> training (CARE)</w:t>
            </w:r>
          </w:p>
        </w:tc>
        <w:tc>
          <w:tcPr>
            <w:tcW w:w="798" w:type="pct"/>
          </w:tcPr>
          <w:p w:rsidR="00320A56" w:rsidRPr="00A54307" w:rsidRDefault="00320A56" w:rsidP="00FD2BD9">
            <w:pPr>
              <w:textAlignment w:val="top"/>
              <w:rPr>
                <w:rFonts w:asciiTheme="minorHAnsi" w:hAnsiTheme="minorHAnsi" w:cstheme="minorHAnsi"/>
              </w:rPr>
            </w:pPr>
            <w:r w:rsidRPr="00A54307">
              <w:rPr>
                <w:rFonts w:asciiTheme="minorHAnsi" w:hAnsiTheme="minorHAnsi" w:cstheme="minorHAnsi"/>
              </w:rPr>
              <w:t>Once, at the beginning of the project</w:t>
            </w:r>
          </w:p>
        </w:tc>
      </w:tr>
      <w:tr w:rsidR="00320A56" w:rsidRPr="00A54307" w:rsidTr="00FD2BD9">
        <w:trPr>
          <w:cantSplit/>
          <w:trHeight w:val="798"/>
        </w:trPr>
        <w:tc>
          <w:tcPr>
            <w:tcW w:w="176" w:type="pct"/>
            <w:vMerge w:val="restart"/>
            <w:textDirection w:val="btLr"/>
          </w:tcPr>
          <w:p w:rsidR="00320A56" w:rsidRPr="00A54307" w:rsidRDefault="00320A56" w:rsidP="00FD2BD9">
            <w:pPr>
              <w:pStyle w:val="NoSpacing"/>
              <w:ind w:left="113" w:right="113"/>
              <w:jc w:val="center"/>
              <w:rPr>
                <w:rFonts w:asciiTheme="minorHAnsi" w:hAnsiTheme="minorHAnsi" w:cstheme="minorHAnsi"/>
                <w:b/>
              </w:rPr>
            </w:pPr>
            <w:r w:rsidRPr="00A54307">
              <w:rPr>
                <w:rFonts w:asciiTheme="minorHAnsi" w:hAnsiTheme="minorHAnsi" w:cstheme="minorHAnsi"/>
                <w:b/>
              </w:rPr>
              <w:t>Like/ Gostaria</w:t>
            </w:r>
          </w:p>
        </w:tc>
        <w:tc>
          <w:tcPr>
            <w:tcW w:w="262" w:type="pct"/>
          </w:tcPr>
          <w:p w:rsidR="00320A56" w:rsidRPr="00A54307" w:rsidRDefault="00320A56" w:rsidP="00FD2BD9">
            <w:pPr>
              <w:pStyle w:val="NoSpacing"/>
              <w:rPr>
                <w:rFonts w:asciiTheme="minorHAnsi" w:hAnsiTheme="minorHAnsi" w:cstheme="minorHAnsi"/>
                <w:color w:val="000000"/>
                <w:lang w:val="pt-BR"/>
              </w:rPr>
            </w:pPr>
            <w:r w:rsidRPr="00A54307">
              <w:rPr>
                <w:rFonts w:asciiTheme="minorHAnsi" w:hAnsiTheme="minorHAnsi" w:cstheme="minorHAnsi"/>
                <w:color w:val="000000"/>
                <w:lang w:val="pt-BR"/>
              </w:rPr>
              <w:t>G1</w:t>
            </w:r>
          </w:p>
        </w:tc>
        <w:tc>
          <w:tcPr>
            <w:tcW w:w="1501" w:type="pct"/>
          </w:tcPr>
          <w:p w:rsidR="00320A56" w:rsidRPr="00A54307" w:rsidRDefault="00320A56" w:rsidP="00FD2BD9">
            <w:pPr>
              <w:pStyle w:val="NoSpacing"/>
              <w:rPr>
                <w:rStyle w:val="longtext"/>
                <w:rFonts w:asciiTheme="minorHAnsi" w:hAnsiTheme="minorHAnsi" w:cstheme="minorHAnsi"/>
              </w:rPr>
            </w:pPr>
            <w:r w:rsidRPr="00A54307">
              <w:rPr>
                <w:rStyle w:val="longtext"/>
                <w:rFonts w:asciiTheme="minorHAnsi" w:hAnsiTheme="minorHAnsi" w:cstheme="minorHAnsi"/>
                <w:color w:val="000000"/>
              </w:rPr>
              <w:t>Input and service providers taking actions upon decisions made during the IP meetings</w:t>
            </w:r>
          </w:p>
        </w:tc>
        <w:tc>
          <w:tcPr>
            <w:tcW w:w="1588" w:type="pct"/>
          </w:tcPr>
          <w:p w:rsidR="00320A56" w:rsidRPr="00A54307" w:rsidRDefault="00320A56" w:rsidP="00FD2BD9">
            <w:pPr>
              <w:pStyle w:val="NoSpacing"/>
              <w:rPr>
                <w:rStyle w:val="longtext"/>
                <w:rFonts w:asciiTheme="minorHAnsi" w:hAnsiTheme="minorHAnsi" w:cstheme="minorHAnsi"/>
                <w:color w:val="000000"/>
                <w:shd w:val="clear" w:color="auto" w:fill="FFFFFF"/>
              </w:rPr>
            </w:pPr>
            <w:r w:rsidRPr="00A54307">
              <w:rPr>
                <w:rStyle w:val="longtext"/>
                <w:rFonts w:asciiTheme="minorHAnsi" w:hAnsiTheme="minorHAnsi" w:cstheme="minorHAnsi"/>
                <w:color w:val="000000"/>
                <w:shd w:val="clear" w:color="auto" w:fill="FFFFFF"/>
              </w:rPr>
              <w:t xml:space="preserve">n/a; could go in </w:t>
            </w:r>
            <w:r w:rsidR="00B04AB0" w:rsidRPr="00A54307">
              <w:rPr>
                <w:rStyle w:val="longtext"/>
                <w:rFonts w:asciiTheme="minorHAnsi" w:hAnsiTheme="minorHAnsi" w:cstheme="minorHAnsi"/>
                <w:color w:val="000000"/>
                <w:shd w:val="clear" w:color="auto" w:fill="FFFFFF"/>
              </w:rPr>
              <w:t>different</w:t>
            </w:r>
            <w:r w:rsidRPr="00A54307">
              <w:rPr>
                <w:rStyle w:val="longtext"/>
                <w:rFonts w:asciiTheme="minorHAnsi" w:hAnsiTheme="minorHAnsi" w:cstheme="minorHAnsi"/>
                <w:color w:val="000000"/>
                <w:shd w:val="clear" w:color="auto" w:fill="FFFFFF"/>
              </w:rPr>
              <w:t xml:space="preserve"> directions -- identify lessons learned about why or what doesn’t happen</w:t>
            </w:r>
          </w:p>
        </w:tc>
        <w:tc>
          <w:tcPr>
            <w:tcW w:w="675" w:type="pct"/>
          </w:tcPr>
          <w:p w:rsidR="00320A56" w:rsidRPr="00A54307" w:rsidRDefault="00320A56" w:rsidP="00320A56">
            <w:pPr>
              <w:textAlignment w:val="top"/>
              <w:rPr>
                <w:rFonts w:asciiTheme="minorHAnsi" w:hAnsiTheme="minorHAnsi" w:cstheme="minorHAnsi"/>
              </w:rPr>
            </w:pPr>
            <w:r w:rsidRPr="00A54307">
              <w:rPr>
                <w:rFonts w:asciiTheme="minorHAnsi" w:hAnsiTheme="minorHAnsi" w:cstheme="minorHAnsi"/>
              </w:rPr>
              <w:t>Outcome Journal Paravets</w:t>
            </w:r>
          </w:p>
        </w:tc>
        <w:tc>
          <w:tcPr>
            <w:tcW w:w="798" w:type="pct"/>
          </w:tcPr>
          <w:p w:rsidR="00320A56" w:rsidRPr="00A54307" w:rsidRDefault="00320A56" w:rsidP="00FD2BD9">
            <w:pPr>
              <w:textAlignment w:val="top"/>
              <w:rPr>
                <w:rFonts w:asciiTheme="minorHAnsi" w:hAnsiTheme="minorHAnsi" w:cstheme="minorHAnsi"/>
              </w:rPr>
            </w:pPr>
            <w:r w:rsidRPr="00A54307">
              <w:rPr>
                <w:rFonts w:asciiTheme="minorHAnsi" w:hAnsiTheme="minorHAnsi" w:cstheme="minorHAnsi"/>
              </w:rPr>
              <w:t>Monthly by extensionists</w:t>
            </w:r>
          </w:p>
        </w:tc>
      </w:tr>
      <w:tr w:rsidR="00A54307" w:rsidRPr="00A54307" w:rsidTr="00FD2BD9">
        <w:trPr>
          <w:cantSplit/>
          <w:trHeight w:val="852"/>
        </w:trPr>
        <w:tc>
          <w:tcPr>
            <w:tcW w:w="176" w:type="pct"/>
            <w:vMerge/>
            <w:textDirection w:val="btLr"/>
          </w:tcPr>
          <w:p w:rsidR="00A54307" w:rsidRPr="00A54307" w:rsidRDefault="00A54307" w:rsidP="00FD2BD9">
            <w:pPr>
              <w:pStyle w:val="NoSpacing"/>
              <w:ind w:left="113" w:right="113"/>
              <w:rPr>
                <w:rFonts w:asciiTheme="minorHAnsi" w:hAnsiTheme="minorHAnsi" w:cstheme="minorHAnsi"/>
              </w:rPr>
            </w:pPr>
          </w:p>
        </w:tc>
        <w:tc>
          <w:tcPr>
            <w:tcW w:w="262" w:type="pct"/>
          </w:tcPr>
          <w:p w:rsidR="00A54307" w:rsidRPr="00A54307" w:rsidRDefault="00A54307" w:rsidP="00FD2BD9">
            <w:pPr>
              <w:pStyle w:val="NoSpacing"/>
              <w:rPr>
                <w:rFonts w:asciiTheme="minorHAnsi" w:hAnsiTheme="minorHAnsi" w:cstheme="minorHAnsi"/>
                <w:color w:val="000000"/>
              </w:rPr>
            </w:pPr>
            <w:r w:rsidRPr="00A54307">
              <w:rPr>
                <w:rFonts w:asciiTheme="minorHAnsi" w:hAnsiTheme="minorHAnsi" w:cstheme="minorHAnsi"/>
                <w:color w:val="000000"/>
              </w:rPr>
              <w:t>G2</w:t>
            </w:r>
          </w:p>
        </w:tc>
        <w:tc>
          <w:tcPr>
            <w:tcW w:w="1501" w:type="pct"/>
          </w:tcPr>
          <w:p w:rsidR="00A54307" w:rsidRPr="00A54307" w:rsidRDefault="00A54307" w:rsidP="00FD2BD9">
            <w:pPr>
              <w:pStyle w:val="NoSpacing"/>
              <w:rPr>
                <w:rStyle w:val="longtext"/>
                <w:rFonts w:asciiTheme="minorHAnsi" w:hAnsiTheme="minorHAnsi" w:cstheme="minorHAnsi"/>
              </w:rPr>
            </w:pPr>
            <w:r w:rsidRPr="00A54307">
              <w:rPr>
                <w:rStyle w:val="longtext"/>
                <w:rFonts w:asciiTheme="minorHAnsi" w:hAnsiTheme="minorHAnsi" w:cstheme="minorHAnsi"/>
                <w:color w:val="000000"/>
                <w:shd w:val="clear" w:color="auto" w:fill="FFFFFF"/>
              </w:rPr>
              <w:t>Collection and dissemination of market information for other members of the VC</w:t>
            </w:r>
          </w:p>
        </w:tc>
        <w:tc>
          <w:tcPr>
            <w:tcW w:w="1588" w:type="pct"/>
          </w:tcPr>
          <w:p w:rsidR="00A54307" w:rsidRPr="00A54307" w:rsidRDefault="00A54307" w:rsidP="00FD2BD9">
            <w:pPr>
              <w:pStyle w:val="NoSpacing"/>
              <w:rPr>
                <w:rFonts w:asciiTheme="minorHAnsi" w:hAnsiTheme="minorHAnsi" w:cstheme="minorHAnsi"/>
              </w:rPr>
            </w:pPr>
            <w:r w:rsidRPr="00A54307">
              <w:rPr>
                <w:rFonts w:asciiTheme="minorHAnsi" w:hAnsiTheme="minorHAnsi" w:cstheme="minorHAnsi"/>
              </w:rPr>
              <w:t xml:space="preserve">50% (7) of Paravets act as intermediaries (organising transactions) with other members of CV, mainly producers and buyers; </w:t>
            </w:r>
          </w:p>
        </w:tc>
        <w:tc>
          <w:tcPr>
            <w:tcW w:w="675"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Outcome Journal Paravets</w:t>
            </w:r>
            <w:r w:rsidR="00F37360">
              <w:rPr>
                <w:rFonts w:asciiTheme="minorHAnsi" w:hAnsiTheme="minorHAnsi" w:cstheme="minorHAnsi"/>
              </w:rPr>
              <w:t xml:space="preserve"> &amp; Retailer</w:t>
            </w:r>
          </w:p>
        </w:tc>
        <w:tc>
          <w:tcPr>
            <w:tcW w:w="798"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Monthly by extensionists</w:t>
            </w:r>
            <w:r w:rsidR="00F37360">
              <w:rPr>
                <w:rFonts w:asciiTheme="minorHAnsi" w:hAnsiTheme="minorHAnsi" w:cstheme="minorHAnsi"/>
              </w:rPr>
              <w:t xml:space="preserve"> and </w:t>
            </w:r>
            <w:r w:rsidR="00F37360" w:rsidRPr="00A54307">
              <w:rPr>
                <w:rFonts w:asciiTheme="minorHAnsi" w:hAnsiTheme="minorHAnsi" w:cstheme="minorHAnsi"/>
              </w:rPr>
              <w:t>project officer</w:t>
            </w:r>
          </w:p>
        </w:tc>
      </w:tr>
      <w:tr w:rsidR="00320A56" w:rsidRPr="00A54307" w:rsidTr="00FD2BD9">
        <w:trPr>
          <w:cantSplit/>
          <w:trHeight w:val="518"/>
        </w:trPr>
        <w:tc>
          <w:tcPr>
            <w:tcW w:w="176" w:type="pct"/>
            <w:vMerge/>
            <w:textDirection w:val="btLr"/>
          </w:tcPr>
          <w:p w:rsidR="00320A56" w:rsidRPr="00A54307" w:rsidRDefault="00320A56" w:rsidP="00FD2BD9">
            <w:pPr>
              <w:pStyle w:val="NoSpacing"/>
              <w:ind w:left="113" w:right="113"/>
              <w:rPr>
                <w:rFonts w:asciiTheme="minorHAnsi" w:hAnsiTheme="minorHAnsi" w:cstheme="minorHAnsi"/>
              </w:rPr>
            </w:pPr>
          </w:p>
        </w:tc>
        <w:tc>
          <w:tcPr>
            <w:tcW w:w="262" w:type="pct"/>
          </w:tcPr>
          <w:p w:rsidR="00320A56" w:rsidRPr="00A54307" w:rsidRDefault="00320A56" w:rsidP="00FD2BD9">
            <w:pPr>
              <w:pStyle w:val="NoSpacing"/>
              <w:rPr>
                <w:rStyle w:val="longtext"/>
                <w:rFonts w:asciiTheme="minorHAnsi" w:hAnsiTheme="minorHAnsi" w:cstheme="minorHAnsi"/>
                <w:color w:val="000000"/>
                <w:shd w:val="clear" w:color="auto" w:fill="FFFFFF"/>
                <w:lang w:val="pt-BR"/>
              </w:rPr>
            </w:pPr>
            <w:r w:rsidRPr="00A54307">
              <w:rPr>
                <w:rStyle w:val="longtext"/>
                <w:rFonts w:asciiTheme="minorHAnsi" w:hAnsiTheme="minorHAnsi" w:cstheme="minorHAnsi"/>
                <w:color w:val="000000"/>
                <w:shd w:val="clear" w:color="auto" w:fill="FFFFFF"/>
                <w:lang w:val="pt-BR"/>
              </w:rPr>
              <w:t>G3</w:t>
            </w:r>
          </w:p>
        </w:tc>
        <w:tc>
          <w:tcPr>
            <w:tcW w:w="1501" w:type="pct"/>
          </w:tcPr>
          <w:p w:rsidR="00320A56" w:rsidRPr="00A54307" w:rsidRDefault="00A54307" w:rsidP="00FD2BD9">
            <w:pPr>
              <w:textAlignment w:val="top"/>
              <w:rPr>
                <w:rFonts w:asciiTheme="minorHAnsi" w:hAnsiTheme="minorHAnsi" w:cstheme="minorHAnsi"/>
                <w:shd w:val="clear" w:color="auto" w:fill="FFFFFF"/>
              </w:rPr>
            </w:pPr>
            <w:r w:rsidRPr="00A54307">
              <w:rPr>
                <w:rStyle w:val="longtext"/>
                <w:rFonts w:asciiTheme="minorHAnsi" w:hAnsiTheme="minorHAnsi" w:cstheme="minorHAnsi"/>
                <w:color w:val="000000"/>
                <w:shd w:val="clear" w:color="auto" w:fill="FFFFFF"/>
                <w:lang w:val="en-GB"/>
              </w:rPr>
              <w:t>Input and service providers providing quality services (timely,</w:t>
            </w:r>
            <w:r w:rsidR="00610D5A">
              <w:rPr>
                <w:rStyle w:val="longtext"/>
                <w:rFonts w:asciiTheme="minorHAnsi" w:hAnsiTheme="minorHAnsi" w:cstheme="minorHAnsi"/>
                <w:color w:val="000000"/>
                <w:shd w:val="clear" w:color="auto" w:fill="FFFFFF"/>
                <w:lang w:val="en-GB"/>
              </w:rPr>
              <w:t xml:space="preserve"> </w:t>
            </w:r>
            <w:r w:rsidRPr="00A54307">
              <w:rPr>
                <w:rStyle w:val="longtext"/>
                <w:rFonts w:asciiTheme="minorHAnsi" w:hAnsiTheme="minorHAnsi" w:cstheme="minorHAnsi"/>
                <w:color w:val="000000"/>
                <w:shd w:val="clear" w:color="auto" w:fill="FFFFFF"/>
                <w:lang w:val="en-GB"/>
              </w:rPr>
              <w:t xml:space="preserve">continuous, reliable and affordable) at community level (paravet) and district level (retailer)   </w:t>
            </w:r>
          </w:p>
        </w:tc>
        <w:tc>
          <w:tcPr>
            <w:tcW w:w="1588" w:type="pct"/>
          </w:tcPr>
          <w:p w:rsidR="00320A56" w:rsidRPr="00A54307" w:rsidRDefault="00A54307" w:rsidP="00FD2BD9">
            <w:pPr>
              <w:pStyle w:val="NoSpacing"/>
              <w:rPr>
                <w:rStyle w:val="longtext"/>
                <w:rFonts w:asciiTheme="minorHAnsi" w:hAnsiTheme="minorHAnsi" w:cstheme="minorHAnsi"/>
                <w:color w:val="000000"/>
                <w:shd w:val="clear" w:color="auto" w:fill="FFFFFF"/>
              </w:rPr>
            </w:pPr>
            <w:r w:rsidRPr="00A54307">
              <w:rPr>
                <w:rFonts w:asciiTheme="minorHAnsi" w:hAnsiTheme="minorHAnsi" w:cstheme="minorHAnsi"/>
              </w:rPr>
              <w:t>75% of users are satisfied with service of paravets and retailers</w:t>
            </w:r>
          </w:p>
        </w:tc>
        <w:tc>
          <w:tcPr>
            <w:tcW w:w="675" w:type="pct"/>
          </w:tcPr>
          <w:p w:rsidR="00320A56" w:rsidRPr="00F37360" w:rsidRDefault="00667525" w:rsidP="00FD2BD9">
            <w:pPr>
              <w:pStyle w:val="NoSpacing"/>
              <w:rPr>
                <w:rStyle w:val="longtext"/>
                <w:rFonts w:asciiTheme="minorHAnsi" w:hAnsiTheme="minorHAnsi" w:cstheme="minorHAnsi"/>
                <w:color w:val="000000"/>
                <w:shd w:val="clear" w:color="auto" w:fill="FFFFFF"/>
                <w:lang w:val="en-GB"/>
              </w:rPr>
            </w:pPr>
            <w:r w:rsidRPr="00A54307">
              <w:rPr>
                <w:rFonts w:asciiTheme="minorHAnsi" w:hAnsiTheme="minorHAnsi" w:cstheme="minorHAnsi"/>
              </w:rPr>
              <w:t xml:space="preserve">Outcome Journal </w:t>
            </w:r>
            <w:r>
              <w:rPr>
                <w:rFonts w:asciiTheme="minorHAnsi" w:hAnsiTheme="minorHAnsi" w:cstheme="minorHAnsi"/>
              </w:rPr>
              <w:t xml:space="preserve">Producers &amp; </w:t>
            </w:r>
            <w:r w:rsidRPr="00A54307">
              <w:rPr>
                <w:rFonts w:asciiTheme="minorHAnsi" w:hAnsiTheme="minorHAnsi" w:cstheme="minorHAnsi"/>
              </w:rPr>
              <w:t>Paravets</w:t>
            </w:r>
            <w:r>
              <w:rPr>
                <w:rFonts w:asciiTheme="minorHAnsi" w:hAnsiTheme="minorHAnsi" w:cstheme="minorHAnsi"/>
              </w:rPr>
              <w:t xml:space="preserve"> </w:t>
            </w:r>
            <w:r w:rsidR="00F37360">
              <w:rPr>
                <w:rFonts w:asciiTheme="minorHAnsi" w:hAnsiTheme="minorHAnsi" w:cstheme="minorHAnsi"/>
              </w:rPr>
              <w:t xml:space="preserve"> &amp; Retailers</w:t>
            </w:r>
          </w:p>
        </w:tc>
        <w:tc>
          <w:tcPr>
            <w:tcW w:w="798" w:type="pct"/>
          </w:tcPr>
          <w:p w:rsidR="00320A56" w:rsidRPr="00B04AB0" w:rsidRDefault="00667525" w:rsidP="00F37360">
            <w:pPr>
              <w:pStyle w:val="NoSpacing"/>
              <w:rPr>
                <w:rStyle w:val="longtext"/>
                <w:rFonts w:asciiTheme="minorHAnsi" w:hAnsiTheme="minorHAnsi" w:cstheme="minorHAnsi"/>
                <w:i/>
                <w:color w:val="000000"/>
                <w:shd w:val="clear" w:color="auto" w:fill="FFFFFF"/>
              </w:rPr>
            </w:pPr>
            <w:r w:rsidRPr="00A54307">
              <w:rPr>
                <w:rFonts w:asciiTheme="minorHAnsi" w:hAnsiTheme="minorHAnsi" w:cstheme="minorHAnsi"/>
              </w:rPr>
              <w:t>Monthly by extensionists</w:t>
            </w:r>
            <w:r w:rsidR="00F37360">
              <w:rPr>
                <w:rFonts w:asciiTheme="minorHAnsi" w:hAnsiTheme="minorHAnsi" w:cstheme="minorHAnsi"/>
              </w:rPr>
              <w:t xml:space="preserve">  and </w:t>
            </w:r>
            <w:r w:rsidR="00F37360" w:rsidRPr="00A54307">
              <w:rPr>
                <w:rFonts w:asciiTheme="minorHAnsi" w:hAnsiTheme="minorHAnsi" w:cstheme="minorHAnsi"/>
              </w:rPr>
              <w:t>project officer</w:t>
            </w:r>
          </w:p>
        </w:tc>
      </w:tr>
      <w:tr w:rsidR="00A54307" w:rsidRPr="00A54307" w:rsidTr="00FD2BD9">
        <w:trPr>
          <w:cantSplit/>
          <w:trHeight w:val="840"/>
        </w:trPr>
        <w:tc>
          <w:tcPr>
            <w:tcW w:w="176" w:type="pct"/>
            <w:vMerge/>
            <w:textDirection w:val="btLr"/>
          </w:tcPr>
          <w:p w:rsidR="00A54307" w:rsidRPr="00A54307" w:rsidRDefault="00A54307" w:rsidP="00FD2BD9">
            <w:pPr>
              <w:pStyle w:val="NoSpacing"/>
              <w:ind w:left="113" w:right="113"/>
              <w:rPr>
                <w:rFonts w:asciiTheme="minorHAnsi" w:hAnsiTheme="minorHAnsi" w:cstheme="minorHAnsi"/>
              </w:rPr>
            </w:pPr>
          </w:p>
        </w:tc>
        <w:tc>
          <w:tcPr>
            <w:tcW w:w="262" w:type="pct"/>
          </w:tcPr>
          <w:p w:rsidR="00A54307" w:rsidRPr="00A54307" w:rsidRDefault="00A54307" w:rsidP="00FD2BD9">
            <w:pPr>
              <w:pStyle w:val="NoSpacing"/>
              <w:rPr>
                <w:rStyle w:val="longtext"/>
                <w:rFonts w:asciiTheme="minorHAnsi" w:hAnsiTheme="minorHAnsi" w:cstheme="minorHAnsi"/>
                <w:color w:val="000000"/>
                <w:shd w:val="clear" w:color="auto" w:fill="FFFFFF"/>
              </w:rPr>
            </w:pPr>
            <w:r w:rsidRPr="00A54307">
              <w:rPr>
                <w:rStyle w:val="longtext"/>
                <w:rFonts w:asciiTheme="minorHAnsi" w:hAnsiTheme="minorHAnsi" w:cstheme="minorHAnsi"/>
                <w:color w:val="000000"/>
                <w:shd w:val="clear" w:color="auto" w:fill="FFFFFF"/>
              </w:rPr>
              <w:t>G4</w:t>
            </w:r>
          </w:p>
        </w:tc>
        <w:tc>
          <w:tcPr>
            <w:tcW w:w="1501" w:type="pct"/>
          </w:tcPr>
          <w:p w:rsidR="00A54307" w:rsidRPr="00A54307" w:rsidRDefault="00A54307" w:rsidP="00B04AB0">
            <w:pPr>
              <w:pStyle w:val="NoSpacing"/>
              <w:rPr>
                <w:rStyle w:val="longtext"/>
                <w:rFonts w:asciiTheme="minorHAnsi" w:hAnsiTheme="minorHAnsi" w:cstheme="minorHAnsi"/>
                <w:shd w:val="clear" w:color="auto" w:fill="FFFFFF"/>
              </w:rPr>
            </w:pPr>
            <w:r w:rsidRPr="00A54307">
              <w:rPr>
                <w:rStyle w:val="longtext"/>
                <w:rFonts w:asciiTheme="minorHAnsi" w:hAnsiTheme="minorHAnsi" w:cstheme="minorHAnsi"/>
                <w:shd w:val="clear" w:color="auto" w:fill="FFFFFF"/>
              </w:rPr>
              <w:t xml:space="preserve">Paravets actively involved in animal aggregation within the community (with the objective of managing the </w:t>
            </w:r>
            <w:r w:rsidR="00B04AB0">
              <w:rPr>
                <w:rStyle w:val="longtext"/>
                <w:rFonts w:asciiTheme="minorHAnsi" w:hAnsiTheme="minorHAnsi" w:cstheme="minorHAnsi"/>
                <w:shd w:val="clear" w:color="auto" w:fill="FFFFFF"/>
              </w:rPr>
              <w:t>sales</w:t>
            </w:r>
            <w:r w:rsidRPr="00A54307">
              <w:rPr>
                <w:rStyle w:val="longtext"/>
                <w:rFonts w:asciiTheme="minorHAnsi" w:hAnsiTheme="minorHAnsi" w:cstheme="minorHAnsi"/>
                <w:shd w:val="clear" w:color="auto" w:fill="FFFFFF"/>
              </w:rPr>
              <w:t xml:space="preserve"> of the animals) </w:t>
            </w:r>
          </w:p>
        </w:tc>
        <w:tc>
          <w:tcPr>
            <w:tcW w:w="1588" w:type="pct"/>
          </w:tcPr>
          <w:p w:rsidR="00A54307" w:rsidRPr="00A54307" w:rsidRDefault="00A54307" w:rsidP="00B04AB0">
            <w:pPr>
              <w:pStyle w:val="NoSpacing"/>
              <w:rPr>
                <w:rFonts w:asciiTheme="minorHAnsi" w:hAnsiTheme="minorHAnsi" w:cstheme="minorHAnsi"/>
              </w:rPr>
            </w:pPr>
            <w:r w:rsidRPr="00A54307">
              <w:rPr>
                <w:rFonts w:asciiTheme="minorHAnsi" w:hAnsiTheme="minorHAnsi" w:cstheme="minorHAnsi"/>
              </w:rPr>
              <w:t xml:space="preserve">50% of </w:t>
            </w:r>
            <w:r w:rsidR="00B04AB0">
              <w:rPr>
                <w:rFonts w:asciiTheme="minorHAnsi" w:hAnsiTheme="minorHAnsi" w:cstheme="minorHAnsi"/>
              </w:rPr>
              <w:t>paravets</w:t>
            </w:r>
            <w:r w:rsidRPr="00A54307">
              <w:rPr>
                <w:rFonts w:asciiTheme="minorHAnsi" w:hAnsiTheme="minorHAnsi" w:cstheme="minorHAnsi"/>
              </w:rPr>
              <w:t xml:space="preserve"> are involved in aggregation of animals</w:t>
            </w:r>
          </w:p>
        </w:tc>
        <w:tc>
          <w:tcPr>
            <w:tcW w:w="675" w:type="pct"/>
          </w:tcPr>
          <w:p w:rsidR="00A54307" w:rsidRPr="00A54307" w:rsidRDefault="00A54307" w:rsidP="00A54307">
            <w:pPr>
              <w:textAlignment w:val="top"/>
              <w:rPr>
                <w:rFonts w:asciiTheme="minorHAnsi" w:hAnsiTheme="minorHAnsi" w:cstheme="minorHAnsi"/>
              </w:rPr>
            </w:pPr>
            <w:r w:rsidRPr="00A54307">
              <w:rPr>
                <w:rFonts w:asciiTheme="minorHAnsi" w:hAnsiTheme="minorHAnsi" w:cstheme="minorHAnsi"/>
              </w:rPr>
              <w:t>Outcome Journal Paravets</w:t>
            </w:r>
          </w:p>
        </w:tc>
        <w:tc>
          <w:tcPr>
            <w:tcW w:w="798"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Monthly by extensionists</w:t>
            </w:r>
          </w:p>
        </w:tc>
      </w:tr>
      <w:tr w:rsidR="00A54307" w:rsidRPr="00A54307" w:rsidTr="00FD2BD9">
        <w:tc>
          <w:tcPr>
            <w:tcW w:w="176" w:type="pct"/>
            <w:vMerge w:val="restart"/>
            <w:textDirection w:val="btLr"/>
          </w:tcPr>
          <w:p w:rsidR="00A54307" w:rsidRPr="00A54307" w:rsidRDefault="00A54307" w:rsidP="00FD2BD9">
            <w:pPr>
              <w:pStyle w:val="NoSpacing"/>
              <w:ind w:left="113" w:right="113"/>
              <w:jc w:val="center"/>
              <w:rPr>
                <w:rFonts w:asciiTheme="minorHAnsi" w:hAnsiTheme="minorHAnsi" w:cstheme="minorHAnsi"/>
                <w:b/>
              </w:rPr>
            </w:pPr>
            <w:r w:rsidRPr="00A54307">
              <w:rPr>
                <w:rFonts w:asciiTheme="minorHAnsi" w:hAnsiTheme="minorHAnsi" w:cstheme="minorHAnsi"/>
                <w:b/>
              </w:rPr>
              <w:t>Love/Adoria</w:t>
            </w:r>
          </w:p>
        </w:tc>
        <w:tc>
          <w:tcPr>
            <w:tcW w:w="262" w:type="pct"/>
          </w:tcPr>
          <w:p w:rsidR="00A54307" w:rsidRPr="00A54307" w:rsidRDefault="00A54307" w:rsidP="00FD2BD9">
            <w:pPr>
              <w:textAlignment w:val="top"/>
              <w:rPr>
                <w:rFonts w:asciiTheme="minorHAnsi" w:hAnsiTheme="minorHAnsi" w:cstheme="minorHAnsi"/>
                <w:color w:val="000000"/>
              </w:rPr>
            </w:pPr>
            <w:r w:rsidRPr="00A54307">
              <w:rPr>
                <w:rFonts w:asciiTheme="minorHAnsi" w:hAnsiTheme="minorHAnsi" w:cstheme="minorHAnsi"/>
                <w:color w:val="000000"/>
              </w:rPr>
              <w:t>A1</w:t>
            </w:r>
          </w:p>
        </w:tc>
        <w:tc>
          <w:tcPr>
            <w:tcW w:w="1501" w:type="pct"/>
          </w:tcPr>
          <w:p w:rsidR="00A54307" w:rsidRPr="00A54307" w:rsidRDefault="00A54307" w:rsidP="00FD2BD9">
            <w:pPr>
              <w:pStyle w:val="NoSpacing"/>
              <w:rPr>
                <w:rStyle w:val="longtext"/>
                <w:rFonts w:asciiTheme="minorHAnsi" w:hAnsiTheme="minorHAnsi" w:cstheme="minorHAnsi"/>
                <w:color w:val="000000"/>
                <w:shd w:val="clear" w:color="auto" w:fill="FFFFFF"/>
                <w:lang w:val="pt-BR"/>
              </w:rPr>
            </w:pPr>
            <w:r w:rsidRPr="00A54307">
              <w:rPr>
                <w:rStyle w:val="longtext"/>
                <w:rFonts w:asciiTheme="minorHAnsi" w:hAnsiTheme="minorHAnsi" w:cstheme="minorHAnsi"/>
                <w:color w:val="000000"/>
                <w:shd w:val="clear" w:color="auto" w:fill="FFFFFF"/>
                <w:lang w:val="pt-BR"/>
              </w:rPr>
              <w:t xml:space="preserve">Initiate new services </w:t>
            </w:r>
          </w:p>
        </w:tc>
        <w:tc>
          <w:tcPr>
            <w:tcW w:w="1588" w:type="pct"/>
          </w:tcPr>
          <w:p w:rsidR="00A54307" w:rsidRPr="00A54307" w:rsidRDefault="00A54307" w:rsidP="00FD2BD9">
            <w:pPr>
              <w:pStyle w:val="NoSpacing"/>
              <w:rPr>
                <w:rFonts w:asciiTheme="minorHAnsi" w:hAnsiTheme="minorHAnsi" w:cstheme="minorHAnsi"/>
                <w:lang w:val="pt-BR"/>
              </w:rPr>
            </w:pPr>
            <w:r w:rsidRPr="00A54307">
              <w:rPr>
                <w:rFonts w:asciiTheme="minorHAnsi" w:hAnsiTheme="minorHAnsi" w:cstheme="minorHAnsi"/>
                <w:lang w:val="pt-BR"/>
              </w:rPr>
              <w:t>Any new services</w:t>
            </w:r>
          </w:p>
        </w:tc>
        <w:tc>
          <w:tcPr>
            <w:tcW w:w="675" w:type="pct"/>
          </w:tcPr>
          <w:p w:rsidR="00A54307" w:rsidRPr="00A54307" w:rsidRDefault="00A54307" w:rsidP="00A54307">
            <w:pPr>
              <w:textAlignment w:val="top"/>
              <w:rPr>
                <w:rFonts w:asciiTheme="minorHAnsi" w:hAnsiTheme="minorHAnsi" w:cstheme="minorHAnsi"/>
              </w:rPr>
            </w:pPr>
            <w:r w:rsidRPr="00A54307">
              <w:rPr>
                <w:rFonts w:asciiTheme="minorHAnsi" w:hAnsiTheme="minorHAnsi" w:cstheme="minorHAnsi"/>
              </w:rPr>
              <w:t>Outcome Journal Paravets</w:t>
            </w:r>
            <w:r w:rsidR="00F37360">
              <w:rPr>
                <w:rFonts w:asciiTheme="minorHAnsi" w:hAnsiTheme="minorHAnsi" w:cstheme="minorHAnsi"/>
              </w:rPr>
              <w:t xml:space="preserve"> &amp; Retailers</w:t>
            </w:r>
          </w:p>
        </w:tc>
        <w:tc>
          <w:tcPr>
            <w:tcW w:w="798"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Monthly by extensionists</w:t>
            </w:r>
            <w:r w:rsidR="00F37360">
              <w:rPr>
                <w:rFonts w:asciiTheme="minorHAnsi" w:hAnsiTheme="minorHAnsi" w:cstheme="minorHAnsi"/>
              </w:rPr>
              <w:t xml:space="preserve"> and </w:t>
            </w:r>
            <w:r w:rsidR="00F37360" w:rsidRPr="00A54307">
              <w:rPr>
                <w:rFonts w:asciiTheme="minorHAnsi" w:hAnsiTheme="minorHAnsi" w:cstheme="minorHAnsi"/>
              </w:rPr>
              <w:t>project officer</w:t>
            </w:r>
          </w:p>
        </w:tc>
      </w:tr>
      <w:tr w:rsidR="00A54307" w:rsidRPr="00A54307" w:rsidTr="00FD2BD9">
        <w:trPr>
          <w:trHeight w:val="643"/>
        </w:trPr>
        <w:tc>
          <w:tcPr>
            <w:tcW w:w="176" w:type="pct"/>
            <w:vMerge/>
          </w:tcPr>
          <w:p w:rsidR="00A54307" w:rsidRPr="00A54307" w:rsidRDefault="00A54307" w:rsidP="00FD2BD9">
            <w:pPr>
              <w:pStyle w:val="NoSpacing"/>
              <w:rPr>
                <w:rFonts w:asciiTheme="minorHAnsi" w:hAnsiTheme="minorHAnsi" w:cstheme="minorHAnsi"/>
                <w:b/>
              </w:rPr>
            </w:pPr>
          </w:p>
        </w:tc>
        <w:tc>
          <w:tcPr>
            <w:tcW w:w="262" w:type="pct"/>
          </w:tcPr>
          <w:p w:rsidR="00A54307" w:rsidRPr="00A54307" w:rsidRDefault="00A54307" w:rsidP="00FD2BD9">
            <w:pPr>
              <w:textAlignment w:val="top"/>
              <w:rPr>
                <w:rFonts w:asciiTheme="minorHAnsi" w:hAnsiTheme="minorHAnsi" w:cstheme="minorHAnsi"/>
                <w:color w:val="000000"/>
              </w:rPr>
            </w:pPr>
            <w:r w:rsidRPr="00A54307">
              <w:rPr>
                <w:rFonts w:asciiTheme="minorHAnsi" w:hAnsiTheme="minorHAnsi" w:cstheme="minorHAnsi"/>
                <w:color w:val="000000"/>
              </w:rPr>
              <w:t>A2</w:t>
            </w:r>
          </w:p>
        </w:tc>
        <w:tc>
          <w:tcPr>
            <w:tcW w:w="1501" w:type="pct"/>
          </w:tcPr>
          <w:p w:rsidR="00A54307" w:rsidRPr="00A54307" w:rsidRDefault="00A54307" w:rsidP="00FD2BD9">
            <w:pPr>
              <w:pStyle w:val="NoSpacing"/>
              <w:rPr>
                <w:rStyle w:val="longtext"/>
                <w:rFonts w:asciiTheme="minorHAnsi" w:hAnsiTheme="minorHAnsi" w:cstheme="minorHAnsi"/>
                <w:lang w:val="en-GB"/>
              </w:rPr>
            </w:pPr>
            <w:r w:rsidRPr="00A54307">
              <w:rPr>
                <w:rStyle w:val="longtext"/>
                <w:rFonts w:asciiTheme="minorHAnsi" w:hAnsiTheme="minorHAnsi" w:cstheme="minorHAnsi"/>
                <w:shd w:val="clear" w:color="auto" w:fill="FFFFFF"/>
                <w:lang w:val="en-GB"/>
              </w:rPr>
              <w:t xml:space="preserve">Women are completing paravet training </w:t>
            </w:r>
          </w:p>
        </w:tc>
        <w:tc>
          <w:tcPr>
            <w:tcW w:w="1588" w:type="pct"/>
          </w:tcPr>
          <w:p w:rsidR="00A54307" w:rsidRPr="00A54307" w:rsidRDefault="00A54307" w:rsidP="00FD2BD9">
            <w:pPr>
              <w:pStyle w:val="NoSpacing"/>
              <w:rPr>
                <w:rFonts w:asciiTheme="minorHAnsi" w:hAnsiTheme="minorHAnsi" w:cstheme="minorHAnsi"/>
                <w:lang w:val="pt-BR"/>
              </w:rPr>
            </w:pPr>
            <w:r w:rsidRPr="00A54307">
              <w:rPr>
                <w:rFonts w:asciiTheme="minorHAnsi" w:hAnsiTheme="minorHAnsi" w:cstheme="minorHAnsi"/>
                <w:lang w:val="pt-BR"/>
              </w:rPr>
              <w:t xml:space="preserve">2 women become paravets </w:t>
            </w:r>
          </w:p>
        </w:tc>
        <w:tc>
          <w:tcPr>
            <w:tcW w:w="675"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Participant list training (CARE)</w:t>
            </w:r>
          </w:p>
        </w:tc>
        <w:tc>
          <w:tcPr>
            <w:tcW w:w="798"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Monthly by extensionists</w:t>
            </w:r>
          </w:p>
        </w:tc>
      </w:tr>
      <w:tr w:rsidR="00A54307" w:rsidRPr="00A54307" w:rsidTr="00FD2BD9">
        <w:trPr>
          <w:trHeight w:val="530"/>
        </w:trPr>
        <w:tc>
          <w:tcPr>
            <w:tcW w:w="176" w:type="pct"/>
            <w:vMerge/>
          </w:tcPr>
          <w:p w:rsidR="00A54307" w:rsidRPr="00A54307" w:rsidRDefault="00A54307" w:rsidP="00FD2BD9">
            <w:pPr>
              <w:pStyle w:val="NoSpacing"/>
              <w:rPr>
                <w:rFonts w:asciiTheme="minorHAnsi" w:hAnsiTheme="minorHAnsi" w:cstheme="minorHAnsi"/>
                <w:b/>
              </w:rPr>
            </w:pPr>
          </w:p>
        </w:tc>
        <w:tc>
          <w:tcPr>
            <w:tcW w:w="262" w:type="pct"/>
          </w:tcPr>
          <w:p w:rsidR="00A54307" w:rsidRPr="00A54307" w:rsidRDefault="00A54307" w:rsidP="00FD2BD9">
            <w:pPr>
              <w:textAlignment w:val="top"/>
              <w:rPr>
                <w:rFonts w:asciiTheme="minorHAnsi" w:hAnsiTheme="minorHAnsi" w:cstheme="minorHAnsi"/>
              </w:rPr>
            </w:pPr>
            <w:r w:rsidRPr="00A54307">
              <w:rPr>
                <w:rFonts w:asciiTheme="minorHAnsi" w:hAnsiTheme="minorHAnsi" w:cstheme="minorHAnsi"/>
              </w:rPr>
              <w:t>A3</w:t>
            </w:r>
          </w:p>
        </w:tc>
        <w:tc>
          <w:tcPr>
            <w:tcW w:w="1501" w:type="pct"/>
          </w:tcPr>
          <w:p w:rsidR="00A54307" w:rsidRPr="00A54307" w:rsidRDefault="00A54307" w:rsidP="00FD2BD9">
            <w:pPr>
              <w:pStyle w:val="NoSpacing"/>
              <w:rPr>
                <w:rStyle w:val="longtext"/>
                <w:rFonts w:asciiTheme="minorHAnsi" w:hAnsiTheme="minorHAnsi" w:cstheme="minorHAnsi"/>
                <w:color w:val="76923C"/>
                <w:shd w:val="clear" w:color="auto" w:fill="FFFFFF"/>
                <w:lang w:val="en-GB"/>
              </w:rPr>
            </w:pPr>
            <w:r w:rsidRPr="00A54307">
              <w:rPr>
                <w:rStyle w:val="longtext"/>
                <w:rFonts w:asciiTheme="minorHAnsi" w:hAnsiTheme="minorHAnsi" w:cstheme="minorHAnsi"/>
                <w:color w:val="000000"/>
                <w:shd w:val="clear" w:color="auto" w:fill="FFFFFF"/>
                <w:lang w:val="en-GB"/>
              </w:rPr>
              <w:t xml:space="preserve">Women are involved in input services </w:t>
            </w:r>
          </w:p>
        </w:tc>
        <w:tc>
          <w:tcPr>
            <w:tcW w:w="1588" w:type="pct"/>
          </w:tcPr>
          <w:p w:rsidR="00A54307" w:rsidRPr="00A54307" w:rsidRDefault="00A54307" w:rsidP="00FD2BD9">
            <w:pPr>
              <w:pStyle w:val="NoSpacing"/>
              <w:rPr>
                <w:rFonts w:asciiTheme="minorHAnsi" w:hAnsiTheme="minorHAnsi" w:cstheme="minorHAnsi"/>
                <w:lang w:val="pt-BR"/>
              </w:rPr>
            </w:pPr>
            <w:r w:rsidRPr="00A54307">
              <w:rPr>
                <w:rFonts w:asciiTheme="minorHAnsi" w:hAnsiTheme="minorHAnsi" w:cstheme="minorHAnsi"/>
                <w:lang w:val="pt-BR"/>
              </w:rPr>
              <w:t>1 woman is a retailer</w:t>
            </w:r>
          </w:p>
        </w:tc>
        <w:tc>
          <w:tcPr>
            <w:tcW w:w="675" w:type="pct"/>
          </w:tcPr>
          <w:p w:rsidR="00A54307" w:rsidRPr="00A54307" w:rsidRDefault="00A54307" w:rsidP="00A54307">
            <w:pPr>
              <w:textAlignment w:val="top"/>
              <w:rPr>
                <w:rFonts w:asciiTheme="minorHAnsi" w:hAnsiTheme="minorHAnsi" w:cstheme="minorHAnsi"/>
              </w:rPr>
            </w:pPr>
            <w:r w:rsidRPr="00A54307">
              <w:rPr>
                <w:rFonts w:asciiTheme="minorHAnsi" w:hAnsiTheme="minorHAnsi" w:cstheme="minorHAnsi"/>
              </w:rPr>
              <w:t xml:space="preserve">Outcome Journal </w:t>
            </w:r>
            <w:r w:rsidR="00913A4B">
              <w:rPr>
                <w:rFonts w:asciiTheme="minorHAnsi" w:hAnsiTheme="minorHAnsi" w:cstheme="minorHAnsi"/>
              </w:rPr>
              <w:t>R</w:t>
            </w:r>
            <w:r w:rsidRPr="00A54307">
              <w:rPr>
                <w:rFonts w:asciiTheme="minorHAnsi" w:hAnsiTheme="minorHAnsi" w:cstheme="minorHAnsi"/>
              </w:rPr>
              <w:t>etailer</w:t>
            </w:r>
            <w:r w:rsidR="00913A4B">
              <w:rPr>
                <w:rFonts w:asciiTheme="minorHAnsi" w:hAnsiTheme="minorHAnsi" w:cstheme="minorHAnsi"/>
              </w:rPr>
              <w:t>s</w:t>
            </w:r>
          </w:p>
        </w:tc>
        <w:tc>
          <w:tcPr>
            <w:tcW w:w="798" w:type="pct"/>
          </w:tcPr>
          <w:p w:rsidR="00A54307" w:rsidRPr="00A54307" w:rsidRDefault="00A54307" w:rsidP="00A54307">
            <w:pPr>
              <w:textAlignment w:val="top"/>
              <w:rPr>
                <w:rFonts w:asciiTheme="minorHAnsi" w:hAnsiTheme="minorHAnsi" w:cstheme="minorHAnsi"/>
              </w:rPr>
            </w:pPr>
            <w:r w:rsidRPr="00A54307">
              <w:rPr>
                <w:rFonts w:asciiTheme="minorHAnsi" w:hAnsiTheme="minorHAnsi" w:cstheme="minorHAnsi"/>
              </w:rPr>
              <w:t>Monthly by project officer</w:t>
            </w:r>
          </w:p>
        </w:tc>
      </w:tr>
    </w:tbl>
    <w:p w:rsidR="00A54307" w:rsidRDefault="00A54307" w:rsidP="009E2901">
      <w:pPr>
        <w:rPr>
          <w:rFonts w:cs="Arial"/>
          <w:b/>
        </w:rPr>
      </w:pPr>
    </w:p>
    <w:p w:rsidR="009E2901" w:rsidRDefault="009E2901" w:rsidP="009E2901"/>
    <w:p w:rsidR="009E2901" w:rsidRPr="00D44C35" w:rsidRDefault="009E2901" w:rsidP="009E2901">
      <w:r w:rsidRPr="00D44C35">
        <w:br w:type="page"/>
      </w:r>
    </w:p>
    <w:p w:rsidR="009E2901" w:rsidRPr="00B04AB0" w:rsidRDefault="009E2901" w:rsidP="009E2901">
      <w:pPr>
        <w:rPr>
          <w:rFonts w:asciiTheme="minorHAnsi" w:hAnsiTheme="minorHAnsi" w:cstheme="minorHAnsi"/>
          <w:b/>
          <w:sz w:val="28"/>
          <w:szCs w:val="28"/>
        </w:rPr>
      </w:pPr>
      <w:r w:rsidRPr="00B04AB0">
        <w:rPr>
          <w:rFonts w:asciiTheme="minorHAnsi" w:hAnsiTheme="minorHAnsi" w:cstheme="minorHAnsi"/>
          <w:b/>
          <w:sz w:val="28"/>
          <w:szCs w:val="28"/>
        </w:rPr>
        <w:lastRenderedPageBreak/>
        <w:t>Boundary Partner:</w:t>
      </w:r>
      <w:r w:rsidR="00A54307" w:rsidRPr="00B04AB0">
        <w:rPr>
          <w:rFonts w:asciiTheme="minorHAnsi" w:hAnsiTheme="minorHAnsi" w:cstheme="minorHAnsi"/>
          <w:b/>
          <w:sz w:val="28"/>
          <w:szCs w:val="28"/>
        </w:rPr>
        <w:t xml:space="preserve"> </w:t>
      </w:r>
      <w:commentRangeStart w:id="6"/>
      <w:r w:rsidR="00A54307" w:rsidRPr="00B04AB0">
        <w:rPr>
          <w:rFonts w:asciiTheme="minorHAnsi" w:hAnsiTheme="minorHAnsi" w:cstheme="minorHAnsi"/>
          <w:b/>
          <w:sz w:val="28"/>
          <w:szCs w:val="28"/>
        </w:rPr>
        <w:t>Post Production Actors (Buyers</w:t>
      </w:r>
      <w:r w:rsidRPr="00B04AB0">
        <w:rPr>
          <w:rFonts w:asciiTheme="minorHAnsi" w:hAnsiTheme="minorHAnsi" w:cstheme="minorHAnsi"/>
          <w:b/>
          <w:sz w:val="28"/>
          <w:szCs w:val="28"/>
        </w:rPr>
        <w:t>)</w:t>
      </w:r>
      <w:commentRangeEnd w:id="6"/>
      <w:r w:rsidR="0032004C">
        <w:rPr>
          <w:rStyle w:val="CommentReference"/>
        </w:rPr>
        <w:commentReference w:id="6"/>
      </w:r>
    </w:p>
    <w:p w:rsidR="00002584" w:rsidRDefault="00002584" w:rsidP="009E2901">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818"/>
        <w:gridCol w:w="4687"/>
        <w:gridCol w:w="4959"/>
        <w:gridCol w:w="2108"/>
        <w:gridCol w:w="2492"/>
      </w:tblGrid>
      <w:tr w:rsidR="00002584" w:rsidRPr="00860897" w:rsidTr="00FD2BD9">
        <w:tc>
          <w:tcPr>
            <w:tcW w:w="176" w:type="pct"/>
            <w:shd w:val="clear" w:color="auto" w:fill="99CCFF"/>
          </w:tcPr>
          <w:p w:rsidR="00002584" w:rsidRPr="00860897" w:rsidRDefault="00002584" w:rsidP="00FD2BD9">
            <w:pPr>
              <w:rPr>
                <w:rFonts w:asciiTheme="minorHAnsi" w:hAnsiTheme="minorHAnsi" w:cstheme="minorHAnsi"/>
                <w:b/>
              </w:rPr>
            </w:pPr>
          </w:p>
        </w:tc>
        <w:tc>
          <w:tcPr>
            <w:tcW w:w="262" w:type="pct"/>
            <w:shd w:val="clear" w:color="auto" w:fill="99CCFF"/>
          </w:tcPr>
          <w:p w:rsidR="00002584" w:rsidRPr="00860897" w:rsidRDefault="00002584" w:rsidP="00FD2BD9">
            <w:pPr>
              <w:rPr>
                <w:rFonts w:asciiTheme="minorHAnsi" w:hAnsiTheme="minorHAnsi" w:cstheme="minorHAnsi"/>
                <w:b/>
              </w:rPr>
            </w:pPr>
            <w:r w:rsidRPr="00860897">
              <w:rPr>
                <w:rFonts w:asciiTheme="minorHAnsi" w:hAnsiTheme="minorHAnsi" w:cstheme="minorHAnsi"/>
                <w:b/>
              </w:rPr>
              <w:t>Code</w:t>
            </w:r>
          </w:p>
        </w:tc>
        <w:tc>
          <w:tcPr>
            <w:tcW w:w="1501" w:type="pct"/>
            <w:shd w:val="clear" w:color="auto" w:fill="99CCFF"/>
          </w:tcPr>
          <w:p w:rsidR="00002584" w:rsidRPr="00860897" w:rsidRDefault="00002584" w:rsidP="00FD2BD9">
            <w:pPr>
              <w:rPr>
                <w:rFonts w:asciiTheme="minorHAnsi" w:hAnsiTheme="minorHAnsi" w:cstheme="minorHAnsi"/>
                <w:b/>
              </w:rPr>
            </w:pPr>
            <w:r w:rsidRPr="00860897">
              <w:rPr>
                <w:rFonts w:asciiTheme="minorHAnsi" w:hAnsiTheme="minorHAnsi" w:cstheme="minorHAnsi"/>
                <w:b/>
                <w:lang w:val="pt-BR"/>
              </w:rPr>
              <w:t>Progress Marker</w:t>
            </w:r>
          </w:p>
        </w:tc>
        <w:tc>
          <w:tcPr>
            <w:tcW w:w="1588" w:type="pct"/>
            <w:shd w:val="clear" w:color="auto" w:fill="99CCFF"/>
          </w:tcPr>
          <w:p w:rsidR="00002584" w:rsidRPr="00860897" w:rsidRDefault="00002584" w:rsidP="00FD2BD9">
            <w:pPr>
              <w:rPr>
                <w:rFonts w:asciiTheme="minorHAnsi" w:hAnsiTheme="minorHAnsi" w:cstheme="minorHAnsi"/>
                <w:b/>
              </w:rPr>
            </w:pPr>
            <w:r w:rsidRPr="00860897">
              <w:rPr>
                <w:rFonts w:asciiTheme="minorHAnsi" w:hAnsiTheme="minorHAnsi" w:cstheme="minorHAnsi"/>
                <w:b/>
              </w:rPr>
              <w:t>How to recognise high level of  achievement</w:t>
            </w:r>
          </w:p>
        </w:tc>
        <w:tc>
          <w:tcPr>
            <w:tcW w:w="675" w:type="pct"/>
            <w:shd w:val="clear" w:color="auto" w:fill="99CCFF"/>
          </w:tcPr>
          <w:p w:rsidR="00002584" w:rsidRPr="00860897" w:rsidRDefault="00002584" w:rsidP="00FD2BD9">
            <w:pPr>
              <w:rPr>
                <w:rFonts w:asciiTheme="minorHAnsi" w:hAnsiTheme="minorHAnsi" w:cstheme="minorHAnsi"/>
                <w:b/>
              </w:rPr>
            </w:pPr>
            <w:r w:rsidRPr="00860897">
              <w:rPr>
                <w:rFonts w:asciiTheme="minorHAnsi" w:hAnsiTheme="minorHAnsi" w:cstheme="minorHAnsi"/>
                <w:b/>
              </w:rPr>
              <w:t>Data Source</w:t>
            </w:r>
          </w:p>
        </w:tc>
        <w:tc>
          <w:tcPr>
            <w:tcW w:w="798" w:type="pct"/>
            <w:shd w:val="clear" w:color="auto" w:fill="99CCFF"/>
          </w:tcPr>
          <w:p w:rsidR="00002584" w:rsidRPr="00860897" w:rsidRDefault="00002584" w:rsidP="00FD2BD9">
            <w:pPr>
              <w:rPr>
                <w:rFonts w:asciiTheme="minorHAnsi" w:hAnsiTheme="minorHAnsi" w:cstheme="minorHAnsi"/>
                <w:b/>
                <w:lang w:val="pt-BR"/>
              </w:rPr>
            </w:pPr>
            <w:r w:rsidRPr="00860897">
              <w:rPr>
                <w:rFonts w:asciiTheme="minorHAnsi" w:hAnsiTheme="minorHAnsi" w:cstheme="minorHAnsi"/>
                <w:b/>
                <w:lang w:val="pt-BR"/>
              </w:rPr>
              <w:t>Frequency</w:t>
            </w:r>
          </w:p>
        </w:tc>
      </w:tr>
      <w:tr w:rsidR="00002584" w:rsidRPr="00860897" w:rsidTr="00FD2BD9">
        <w:tc>
          <w:tcPr>
            <w:tcW w:w="176" w:type="pct"/>
            <w:vMerge w:val="restart"/>
            <w:textDirection w:val="btLr"/>
          </w:tcPr>
          <w:p w:rsidR="00002584" w:rsidRPr="00860897" w:rsidRDefault="00002584" w:rsidP="00FD2BD9">
            <w:pPr>
              <w:pStyle w:val="NoSpacing"/>
              <w:ind w:left="113" w:right="113"/>
              <w:jc w:val="center"/>
              <w:rPr>
                <w:rFonts w:asciiTheme="minorHAnsi" w:hAnsiTheme="minorHAnsi" w:cstheme="minorHAnsi"/>
                <w:b/>
              </w:rPr>
            </w:pPr>
            <w:r w:rsidRPr="00860897">
              <w:rPr>
                <w:rFonts w:asciiTheme="minorHAnsi" w:hAnsiTheme="minorHAnsi" w:cstheme="minorHAnsi"/>
                <w:b/>
              </w:rPr>
              <w:t>Expect</w:t>
            </w:r>
          </w:p>
        </w:tc>
        <w:tc>
          <w:tcPr>
            <w:tcW w:w="262" w:type="pct"/>
          </w:tcPr>
          <w:p w:rsidR="00002584" w:rsidRPr="00860897" w:rsidRDefault="00002584" w:rsidP="00FD2BD9">
            <w:pPr>
              <w:textAlignment w:val="top"/>
              <w:rPr>
                <w:rFonts w:asciiTheme="minorHAnsi" w:hAnsiTheme="minorHAnsi" w:cstheme="minorHAnsi"/>
                <w:color w:val="000000"/>
              </w:rPr>
            </w:pPr>
            <w:r w:rsidRPr="00860897">
              <w:rPr>
                <w:rFonts w:asciiTheme="minorHAnsi" w:hAnsiTheme="minorHAnsi" w:cstheme="minorHAnsi"/>
                <w:color w:val="000000"/>
              </w:rPr>
              <w:t>E1</w:t>
            </w:r>
          </w:p>
        </w:tc>
        <w:tc>
          <w:tcPr>
            <w:tcW w:w="1501" w:type="pct"/>
          </w:tcPr>
          <w:p w:rsidR="00002584" w:rsidRPr="00860897" w:rsidRDefault="00002584" w:rsidP="00FD2BD9">
            <w:pPr>
              <w:pStyle w:val="NoSpacing"/>
              <w:rPr>
                <w:rFonts w:asciiTheme="minorHAnsi" w:hAnsiTheme="minorHAnsi" w:cstheme="minorHAnsi"/>
              </w:rPr>
            </w:pPr>
            <w:r w:rsidRPr="00860897">
              <w:rPr>
                <w:rStyle w:val="longtext"/>
                <w:rFonts w:asciiTheme="minorHAnsi" w:hAnsiTheme="minorHAnsi" w:cstheme="minorHAnsi"/>
                <w:color w:val="000000"/>
                <w:shd w:val="clear" w:color="auto" w:fill="FFFFFF"/>
              </w:rPr>
              <w:t>Meeting with other VC actors</w:t>
            </w:r>
          </w:p>
        </w:tc>
        <w:tc>
          <w:tcPr>
            <w:tcW w:w="1588" w:type="pct"/>
          </w:tcPr>
          <w:p w:rsidR="00002584" w:rsidRPr="00860897" w:rsidRDefault="00002584" w:rsidP="00FD2BD9">
            <w:pPr>
              <w:pStyle w:val="NoSpacing"/>
              <w:rPr>
                <w:rFonts w:asciiTheme="minorHAnsi" w:hAnsiTheme="minorHAnsi" w:cstheme="minorHAnsi"/>
              </w:rPr>
            </w:pPr>
            <w:r w:rsidRPr="00860897">
              <w:rPr>
                <w:rFonts w:asciiTheme="minorHAnsi" w:hAnsiTheme="minorHAnsi" w:cstheme="minorHAnsi"/>
              </w:rPr>
              <w:t>Reps attend IP meetings relevant to their interests</w:t>
            </w:r>
          </w:p>
        </w:tc>
        <w:tc>
          <w:tcPr>
            <w:tcW w:w="675" w:type="pct"/>
          </w:tcPr>
          <w:p w:rsidR="00002584" w:rsidRPr="00860897" w:rsidRDefault="00002584" w:rsidP="00FD2BD9">
            <w:pPr>
              <w:textAlignment w:val="top"/>
              <w:rPr>
                <w:rFonts w:asciiTheme="minorHAnsi" w:hAnsiTheme="minorHAnsi" w:cstheme="minorHAnsi"/>
                <w:color w:val="000000"/>
              </w:rPr>
            </w:pPr>
            <w:r w:rsidRPr="00860897">
              <w:rPr>
                <w:rFonts w:asciiTheme="minorHAnsi" w:hAnsiTheme="minorHAnsi" w:cstheme="minorHAnsi"/>
                <w:color w:val="000000"/>
              </w:rPr>
              <w:t>IP report</w:t>
            </w:r>
          </w:p>
        </w:tc>
        <w:tc>
          <w:tcPr>
            <w:tcW w:w="798" w:type="pct"/>
          </w:tcPr>
          <w:p w:rsidR="00002584" w:rsidRPr="00860897" w:rsidRDefault="00002584" w:rsidP="00FD2BD9">
            <w:pPr>
              <w:textAlignment w:val="top"/>
              <w:rPr>
                <w:rFonts w:asciiTheme="minorHAnsi" w:hAnsiTheme="minorHAnsi" w:cstheme="minorHAnsi"/>
                <w:color w:val="000000"/>
              </w:rPr>
            </w:pPr>
            <w:r w:rsidRPr="00860897">
              <w:rPr>
                <w:rFonts w:asciiTheme="minorHAnsi" w:hAnsiTheme="minorHAnsi" w:cstheme="minorHAnsi"/>
                <w:color w:val="000000"/>
              </w:rPr>
              <w:t xml:space="preserve">After every IP </w:t>
            </w:r>
          </w:p>
        </w:tc>
      </w:tr>
      <w:tr w:rsidR="00002584" w:rsidRPr="00860897" w:rsidTr="00FD2BD9">
        <w:trPr>
          <w:trHeight w:val="643"/>
        </w:trPr>
        <w:tc>
          <w:tcPr>
            <w:tcW w:w="176" w:type="pct"/>
            <w:vMerge/>
          </w:tcPr>
          <w:p w:rsidR="00002584" w:rsidRPr="00860897" w:rsidRDefault="00002584" w:rsidP="00FD2BD9">
            <w:pPr>
              <w:pStyle w:val="NoSpacing"/>
              <w:rPr>
                <w:rFonts w:asciiTheme="minorHAnsi" w:hAnsiTheme="minorHAnsi" w:cstheme="minorHAnsi"/>
                <w:b/>
              </w:rPr>
            </w:pPr>
          </w:p>
        </w:tc>
        <w:tc>
          <w:tcPr>
            <w:tcW w:w="262" w:type="pct"/>
          </w:tcPr>
          <w:p w:rsidR="00002584" w:rsidRPr="00860897" w:rsidRDefault="00002584" w:rsidP="00FD2BD9">
            <w:pPr>
              <w:textAlignment w:val="top"/>
              <w:rPr>
                <w:rFonts w:asciiTheme="minorHAnsi" w:hAnsiTheme="minorHAnsi" w:cstheme="minorHAnsi"/>
                <w:color w:val="000000"/>
              </w:rPr>
            </w:pPr>
            <w:r w:rsidRPr="00860897">
              <w:rPr>
                <w:rFonts w:asciiTheme="minorHAnsi" w:hAnsiTheme="minorHAnsi" w:cstheme="minorHAnsi"/>
                <w:color w:val="000000"/>
              </w:rPr>
              <w:t>E2</w:t>
            </w:r>
          </w:p>
        </w:tc>
        <w:tc>
          <w:tcPr>
            <w:tcW w:w="1501" w:type="pct"/>
          </w:tcPr>
          <w:p w:rsidR="00002584" w:rsidRPr="00860897" w:rsidRDefault="00002584" w:rsidP="00FD2BD9">
            <w:pPr>
              <w:pStyle w:val="NoSpacing"/>
              <w:rPr>
                <w:rStyle w:val="longtext"/>
                <w:rFonts w:asciiTheme="minorHAnsi" w:hAnsiTheme="minorHAnsi" w:cstheme="minorHAnsi"/>
                <w:lang w:val="en-GB"/>
              </w:rPr>
            </w:pPr>
            <w:r w:rsidRPr="00860897">
              <w:rPr>
                <w:rStyle w:val="longtext"/>
                <w:rFonts w:asciiTheme="minorHAnsi" w:hAnsiTheme="minorHAnsi" w:cstheme="minorHAnsi"/>
                <w:color w:val="000000"/>
                <w:shd w:val="clear" w:color="auto" w:fill="FFFFFF"/>
                <w:lang w:val="en-GB"/>
              </w:rPr>
              <w:t>Information sharing with other VC actors related to the market demand</w:t>
            </w:r>
          </w:p>
        </w:tc>
        <w:tc>
          <w:tcPr>
            <w:tcW w:w="1588" w:type="pct"/>
          </w:tcPr>
          <w:p w:rsidR="00002584" w:rsidRPr="00860897" w:rsidRDefault="00002584" w:rsidP="00FD2BD9">
            <w:pPr>
              <w:pStyle w:val="NoSpacing"/>
              <w:rPr>
                <w:rFonts w:asciiTheme="minorHAnsi" w:hAnsiTheme="minorHAnsi" w:cstheme="minorHAnsi"/>
              </w:rPr>
            </w:pPr>
            <w:r w:rsidRPr="00860897">
              <w:rPr>
                <w:rFonts w:asciiTheme="minorHAnsi" w:hAnsiTheme="minorHAnsi" w:cstheme="minorHAnsi"/>
              </w:rPr>
              <w:t>Buyers share information at IP meeting relevant to their interests</w:t>
            </w:r>
          </w:p>
        </w:tc>
        <w:tc>
          <w:tcPr>
            <w:tcW w:w="675" w:type="pct"/>
          </w:tcPr>
          <w:p w:rsidR="00002584" w:rsidRPr="00860897" w:rsidRDefault="00002584" w:rsidP="00002584">
            <w:pPr>
              <w:textAlignment w:val="top"/>
              <w:rPr>
                <w:rFonts w:asciiTheme="minorHAnsi" w:hAnsiTheme="minorHAnsi" w:cstheme="minorHAnsi"/>
              </w:rPr>
            </w:pPr>
            <w:commentRangeStart w:id="7"/>
            <w:r w:rsidRPr="00860897">
              <w:rPr>
                <w:rFonts w:asciiTheme="minorHAnsi" w:hAnsiTheme="minorHAnsi" w:cstheme="minorHAnsi"/>
              </w:rPr>
              <w:t>Outcome Journals buyers</w:t>
            </w:r>
            <w:commentRangeEnd w:id="7"/>
            <w:r w:rsidR="00587CCF">
              <w:rPr>
                <w:rStyle w:val="CommentReference"/>
              </w:rPr>
              <w:commentReference w:id="7"/>
            </w:r>
          </w:p>
        </w:tc>
        <w:tc>
          <w:tcPr>
            <w:tcW w:w="798" w:type="pct"/>
          </w:tcPr>
          <w:p w:rsidR="00002584" w:rsidRPr="00860897" w:rsidRDefault="00002584" w:rsidP="00002584">
            <w:pPr>
              <w:textAlignment w:val="top"/>
              <w:rPr>
                <w:rFonts w:asciiTheme="minorHAnsi" w:hAnsiTheme="minorHAnsi" w:cstheme="minorHAnsi"/>
              </w:rPr>
            </w:pPr>
            <w:r w:rsidRPr="00860897">
              <w:rPr>
                <w:rFonts w:asciiTheme="minorHAnsi" w:hAnsiTheme="minorHAnsi" w:cstheme="minorHAnsi"/>
              </w:rPr>
              <w:t>Monthly by project officer</w:t>
            </w:r>
          </w:p>
        </w:tc>
      </w:tr>
      <w:tr w:rsidR="00002584" w:rsidRPr="00860897" w:rsidTr="00FD2BD9">
        <w:trPr>
          <w:trHeight w:val="530"/>
        </w:trPr>
        <w:tc>
          <w:tcPr>
            <w:tcW w:w="176" w:type="pct"/>
            <w:vMerge/>
          </w:tcPr>
          <w:p w:rsidR="00002584" w:rsidRPr="00860897" w:rsidRDefault="00002584" w:rsidP="00FD2BD9">
            <w:pPr>
              <w:pStyle w:val="NoSpacing"/>
              <w:rPr>
                <w:rFonts w:asciiTheme="minorHAnsi" w:hAnsiTheme="minorHAnsi" w:cstheme="minorHAnsi"/>
                <w:b/>
              </w:rPr>
            </w:pPr>
          </w:p>
        </w:tc>
        <w:tc>
          <w:tcPr>
            <w:tcW w:w="262" w:type="pct"/>
          </w:tcPr>
          <w:p w:rsidR="00002584" w:rsidRPr="00860897" w:rsidRDefault="00002584" w:rsidP="00FD2BD9">
            <w:pPr>
              <w:textAlignment w:val="top"/>
              <w:rPr>
                <w:rFonts w:asciiTheme="minorHAnsi" w:hAnsiTheme="minorHAnsi" w:cstheme="minorHAnsi"/>
              </w:rPr>
            </w:pPr>
            <w:r w:rsidRPr="00860897">
              <w:rPr>
                <w:rFonts w:asciiTheme="minorHAnsi" w:hAnsiTheme="minorHAnsi" w:cstheme="minorHAnsi"/>
              </w:rPr>
              <w:t>E3</w:t>
            </w:r>
          </w:p>
        </w:tc>
        <w:tc>
          <w:tcPr>
            <w:tcW w:w="1501" w:type="pct"/>
          </w:tcPr>
          <w:p w:rsidR="00002584" w:rsidRPr="00860897" w:rsidRDefault="00002584" w:rsidP="00FD2BD9">
            <w:pPr>
              <w:pStyle w:val="NoSpacing"/>
              <w:rPr>
                <w:rStyle w:val="longtext"/>
                <w:rFonts w:asciiTheme="minorHAnsi" w:hAnsiTheme="minorHAnsi" w:cstheme="minorHAnsi"/>
              </w:rPr>
            </w:pPr>
            <w:r w:rsidRPr="00860897">
              <w:rPr>
                <w:rStyle w:val="longtext"/>
                <w:rFonts w:asciiTheme="minorHAnsi" w:hAnsiTheme="minorHAnsi" w:cstheme="minorHAnsi"/>
                <w:color w:val="000000"/>
              </w:rPr>
              <w:t xml:space="preserve">PPA taking action related to decisions made during the IP meetings </w:t>
            </w:r>
          </w:p>
        </w:tc>
        <w:tc>
          <w:tcPr>
            <w:tcW w:w="1588" w:type="pct"/>
          </w:tcPr>
          <w:p w:rsidR="00002584" w:rsidRPr="00860897" w:rsidRDefault="00002584" w:rsidP="00FD2BD9">
            <w:pPr>
              <w:pStyle w:val="NoSpacing"/>
              <w:rPr>
                <w:rFonts w:asciiTheme="minorHAnsi" w:hAnsiTheme="minorHAnsi" w:cstheme="minorHAnsi"/>
              </w:rPr>
            </w:pPr>
            <w:r w:rsidRPr="00860897">
              <w:rPr>
                <w:rStyle w:val="longtext"/>
                <w:rFonts w:asciiTheme="minorHAnsi" w:hAnsiTheme="minorHAnsi" w:cstheme="minorHAnsi"/>
                <w:color w:val="000000"/>
                <w:shd w:val="clear" w:color="auto" w:fill="FFFFFF"/>
              </w:rPr>
              <w:t xml:space="preserve">n/a; could go in </w:t>
            </w:r>
            <w:r w:rsidR="00610D5A" w:rsidRPr="00860897">
              <w:rPr>
                <w:rStyle w:val="longtext"/>
                <w:rFonts w:asciiTheme="minorHAnsi" w:hAnsiTheme="minorHAnsi" w:cstheme="minorHAnsi"/>
                <w:color w:val="000000"/>
                <w:shd w:val="clear" w:color="auto" w:fill="FFFFFF"/>
              </w:rPr>
              <w:t>different</w:t>
            </w:r>
            <w:r w:rsidRPr="00860897">
              <w:rPr>
                <w:rStyle w:val="longtext"/>
                <w:rFonts w:asciiTheme="minorHAnsi" w:hAnsiTheme="minorHAnsi" w:cstheme="minorHAnsi"/>
                <w:color w:val="000000"/>
                <w:shd w:val="clear" w:color="auto" w:fill="FFFFFF"/>
              </w:rPr>
              <w:t xml:space="preserve"> directions -- lessons learned about why or what doesn’t happen</w:t>
            </w:r>
          </w:p>
        </w:tc>
        <w:tc>
          <w:tcPr>
            <w:tcW w:w="675" w:type="pct"/>
          </w:tcPr>
          <w:p w:rsidR="00002584" w:rsidRPr="00860897" w:rsidRDefault="00002584" w:rsidP="00FD2BD9">
            <w:pPr>
              <w:textAlignment w:val="top"/>
              <w:rPr>
                <w:rFonts w:asciiTheme="minorHAnsi" w:hAnsiTheme="minorHAnsi" w:cstheme="minorHAnsi"/>
              </w:rPr>
            </w:pPr>
            <w:r w:rsidRPr="00860897">
              <w:rPr>
                <w:rFonts w:asciiTheme="minorHAnsi" w:hAnsiTheme="minorHAnsi" w:cstheme="minorHAnsi"/>
              </w:rPr>
              <w:t>Outcome Journals buyers</w:t>
            </w:r>
          </w:p>
        </w:tc>
        <w:tc>
          <w:tcPr>
            <w:tcW w:w="798" w:type="pct"/>
          </w:tcPr>
          <w:p w:rsidR="00002584" w:rsidRPr="00860897" w:rsidRDefault="00002584" w:rsidP="00FD2BD9">
            <w:pPr>
              <w:textAlignment w:val="top"/>
              <w:rPr>
                <w:rFonts w:asciiTheme="minorHAnsi" w:hAnsiTheme="minorHAnsi" w:cstheme="minorHAnsi"/>
              </w:rPr>
            </w:pPr>
            <w:r w:rsidRPr="00860897">
              <w:rPr>
                <w:rFonts w:asciiTheme="minorHAnsi" w:hAnsiTheme="minorHAnsi" w:cstheme="minorHAnsi"/>
              </w:rPr>
              <w:t>Monthly by project officer</w:t>
            </w:r>
          </w:p>
        </w:tc>
      </w:tr>
      <w:tr w:rsidR="00002584" w:rsidRPr="00860897" w:rsidTr="00FD2BD9">
        <w:trPr>
          <w:cantSplit/>
          <w:trHeight w:val="798"/>
        </w:trPr>
        <w:tc>
          <w:tcPr>
            <w:tcW w:w="176" w:type="pct"/>
            <w:textDirection w:val="btLr"/>
          </w:tcPr>
          <w:p w:rsidR="00002584" w:rsidRPr="00860897" w:rsidRDefault="00002584" w:rsidP="00002584">
            <w:pPr>
              <w:pStyle w:val="NoSpacing"/>
              <w:ind w:left="113" w:right="113"/>
              <w:rPr>
                <w:rFonts w:asciiTheme="minorHAnsi" w:hAnsiTheme="minorHAnsi" w:cstheme="minorHAnsi"/>
                <w:b/>
              </w:rPr>
            </w:pPr>
            <w:r w:rsidRPr="00860897">
              <w:rPr>
                <w:rFonts w:asciiTheme="minorHAnsi" w:hAnsiTheme="minorHAnsi" w:cstheme="minorHAnsi"/>
                <w:b/>
              </w:rPr>
              <w:t>Like</w:t>
            </w:r>
          </w:p>
        </w:tc>
        <w:tc>
          <w:tcPr>
            <w:tcW w:w="262" w:type="pct"/>
          </w:tcPr>
          <w:p w:rsidR="00002584" w:rsidRPr="00860897" w:rsidRDefault="00002584" w:rsidP="00FD2BD9">
            <w:pPr>
              <w:pStyle w:val="NoSpacing"/>
              <w:rPr>
                <w:rFonts w:asciiTheme="minorHAnsi" w:hAnsiTheme="minorHAnsi" w:cstheme="minorHAnsi"/>
                <w:color w:val="000000"/>
                <w:lang w:val="pt-BR"/>
              </w:rPr>
            </w:pPr>
            <w:r w:rsidRPr="00860897">
              <w:rPr>
                <w:rFonts w:asciiTheme="minorHAnsi" w:hAnsiTheme="minorHAnsi" w:cstheme="minorHAnsi"/>
                <w:color w:val="000000"/>
                <w:lang w:val="pt-BR"/>
              </w:rPr>
              <w:t>G1</w:t>
            </w:r>
          </w:p>
        </w:tc>
        <w:tc>
          <w:tcPr>
            <w:tcW w:w="1501" w:type="pct"/>
          </w:tcPr>
          <w:p w:rsidR="00002584" w:rsidRPr="00860897" w:rsidRDefault="00002584" w:rsidP="00FD2BD9">
            <w:pPr>
              <w:pStyle w:val="NoSpacing"/>
              <w:rPr>
                <w:rStyle w:val="longtext"/>
                <w:rFonts w:asciiTheme="minorHAnsi" w:hAnsiTheme="minorHAnsi" w:cstheme="minorHAnsi"/>
              </w:rPr>
            </w:pPr>
            <w:r w:rsidRPr="00860897">
              <w:rPr>
                <w:rStyle w:val="longtext"/>
                <w:rFonts w:asciiTheme="minorHAnsi" w:hAnsiTheme="minorHAnsi" w:cstheme="minorHAnsi"/>
                <w:color w:val="000000"/>
                <w:shd w:val="clear" w:color="auto" w:fill="FFFFFF"/>
              </w:rPr>
              <w:t xml:space="preserve">Using shared information and engage in joint actions with other VC actors  </w:t>
            </w:r>
          </w:p>
        </w:tc>
        <w:tc>
          <w:tcPr>
            <w:tcW w:w="1588" w:type="pct"/>
          </w:tcPr>
          <w:p w:rsidR="00002584" w:rsidRPr="00860897" w:rsidRDefault="00002584" w:rsidP="00FD2BD9">
            <w:pPr>
              <w:pStyle w:val="NoSpacing"/>
              <w:rPr>
                <w:rFonts w:asciiTheme="minorHAnsi" w:hAnsiTheme="minorHAnsi" w:cstheme="minorHAnsi"/>
              </w:rPr>
            </w:pPr>
            <w:r w:rsidRPr="00860897">
              <w:rPr>
                <w:rStyle w:val="longtext"/>
                <w:rFonts w:asciiTheme="minorHAnsi" w:hAnsiTheme="minorHAnsi" w:cstheme="minorHAnsi"/>
                <w:color w:val="000000"/>
                <w:shd w:val="clear" w:color="auto" w:fill="FFFFFF"/>
              </w:rPr>
              <w:t xml:space="preserve">n/a; could go in </w:t>
            </w:r>
            <w:r w:rsidR="00610D5A" w:rsidRPr="00860897">
              <w:rPr>
                <w:rStyle w:val="longtext"/>
                <w:rFonts w:asciiTheme="minorHAnsi" w:hAnsiTheme="minorHAnsi" w:cstheme="minorHAnsi"/>
                <w:color w:val="000000"/>
                <w:shd w:val="clear" w:color="auto" w:fill="FFFFFF"/>
              </w:rPr>
              <w:t>different</w:t>
            </w:r>
            <w:r w:rsidRPr="00860897">
              <w:rPr>
                <w:rStyle w:val="longtext"/>
                <w:rFonts w:asciiTheme="minorHAnsi" w:hAnsiTheme="minorHAnsi" w:cstheme="minorHAnsi"/>
                <w:color w:val="000000"/>
                <w:shd w:val="clear" w:color="auto" w:fill="FFFFFF"/>
              </w:rPr>
              <w:t xml:space="preserve"> directions -- lessons learned about why or what doesn’t happen</w:t>
            </w:r>
          </w:p>
        </w:tc>
        <w:tc>
          <w:tcPr>
            <w:tcW w:w="675" w:type="pct"/>
          </w:tcPr>
          <w:p w:rsidR="00002584" w:rsidRPr="00860897" w:rsidRDefault="00002584" w:rsidP="00FD2BD9">
            <w:pPr>
              <w:textAlignment w:val="top"/>
              <w:rPr>
                <w:rFonts w:asciiTheme="minorHAnsi" w:hAnsiTheme="minorHAnsi" w:cstheme="minorHAnsi"/>
              </w:rPr>
            </w:pPr>
            <w:r w:rsidRPr="00860897">
              <w:rPr>
                <w:rFonts w:asciiTheme="minorHAnsi" w:hAnsiTheme="minorHAnsi" w:cstheme="minorHAnsi"/>
              </w:rPr>
              <w:t>Outcome Journal buyers</w:t>
            </w:r>
          </w:p>
        </w:tc>
        <w:tc>
          <w:tcPr>
            <w:tcW w:w="798" w:type="pct"/>
          </w:tcPr>
          <w:p w:rsidR="00002584" w:rsidRPr="00860897" w:rsidRDefault="00002584" w:rsidP="00FD2BD9">
            <w:pPr>
              <w:textAlignment w:val="top"/>
              <w:rPr>
                <w:rFonts w:asciiTheme="minorHAnsi" w:hAnsiTheme="minorHAnsi" w:cstheme="minorHAnsi"/>
              </w:rPr>
            </w:pPr>
            <w:r w:rsidRPr="00860897">
              <w:rPr>
                <w:rFonts w:asciiTheme="minorHAnsi" w:hAnsiTheme="minorHAnsi" w:cstheme="minorHAnsi"/>
              </w:rPr>
              <w:t>Monthly by project officer</w:t>
            </w:r>
          </w:p>
        </w:tc>
      </w:tr>
      <w:tr w:rsidR="00860897" w:rsidRPr="00860897" w:rsidTr="00502C4B">
        <w:trPr>
          <w:cantSplit/>
          <w:trHeight w:val="798"/>
        </w:trPr>
        <w:tc>
          <w:tcPr>
            <w:tcW w:w="176" w:type="pct"/>
            <w:vMerge w:val="restart"/>
            <w:tcBorders>
              <w:top w:val="single" w:sz="4" w:space="0" w:color="auto"/>
              <w:left w:val="single" w:sz="4" w:space="0" w:color="auto"/>
              <w:right w:val="single" w:sz="4" w:space="0" w:color="auto"/>
            </w:tcBorders>
            <w:textDirection w:val="btLr"/>
          </w:tcPr>
          <w:p w:rsidR="00860897" w:rsidRPr="00860897" w:rsidRDefault="00860897" w:rsidP="00002584">
            <w:pPr>
              <w:pStyle w:val="NoSpacing"/>
              <w:ind w:left="113" w:right="113"/>
              <w:rPr>
                <w:rFonts w:asciiTheme="minorHAnsi" w:hAnsiTheme="minorHAnsi" w:cstheme="minorHAnsi"/>
                <w:b/>
              </w:rPr>
            </w:pPr>
            <w:r w:rsidRPr="00860897">
              <w:rPr>
                <w:rFonts w:asciiTheme="minorHAnsi" w:hAnsiTheme="minorHAnsi" w:cstheme="minorHAnsi"/>
                <w:b/>
              </w:rPr>
              <w:t>Love/Adoria</w:t>
            </w:r>
          </w:p>
        </w:tc>
        <w:tc>
          <w:tcPr>
            <w:tcW w:w="262" w:type="pct"/>
            <w:tcBorders>
              <w:top w:val="single" w:sz="4" w:space="0" w:color="auto"/>
              <w:left w:val="single" w:sz="4" w:space="0" w:color="auto"/>
              <w:bottom w:val="single" w:sz="4" w:space="0" w:color="auto"/>
              <w:right w:val="single" w:sz="4" w:space="0" w:color="auto"/>
            </w:tcBorders>
          </w:tcPr>
          <w:p w:rsidR="00860897" w:rsidRPr="00860897" w:rsidRDefault="00860897" w:rsidP="00002584">
            <w:pPr>
              <w:pStyle w:val="NoSpacing"/>
              <w:rPr>
                <w:rFonts w:asciiTheme="minorHAnsi" w:hAnsiTheme="minorHAnsi" w:cstheme="minorHAnsi"/>
                <w:color w:val="000000"/>
                <w:lang w:val="pt-BR"/>
              </w:rPr>
            </w:pPr>
            <w:r w:rsidRPr="00860897">
              <w:rPr>
                <w:rFonts w:asciiTheme="minorHAnsi" w:hAnsiTheme="minorHAnsi" w:cstheme="minorHAnsi"/>
                <w:color w:val="000000"/>
                <w:lang w:val="pt-BR"/>
              </w:rPr>
              <w:t>A1</w:t>
            </w:r>
          </w:p>
        </w:tc>
        <w:tc>
          <w:tcPr>
            <w:tcW w:w="1501"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pStyle w:val="NoSpacing"/>
              <w:rPr>
                <w:rStyle w:val="longtext"/>
                <w:rFonts w:asciiTheme="minorHAnsi" w:hAnsiTheme="minorHAnsi" w:cstheme="minorHAnsi"/>
              </w:rPr>
            </w:pPr>
            <w:r w:rsidRPr="00860897">
              <w:rPr>
                <w:rStyle w:val="longtext"/>
                <w:rFonts w:asciiTheme="minorHAnsi" w:hAnsiTheme="minorHAnsi" w:cstheme="minorHAnsi"/>
                <w:color w:val="000000"/>
                <w:shd w:val="clear" w:color="auto" w:fill="FFFFFF"/>
              </w:rPr>
              <w:t xml:space="preserve">Systematically collect production information / provided by the producers </w:t>
            </w:r>
            <w:commentRangeStart w:id="8"/>
            <w:r w:rsidRPr="00860897">
              <w:rPr>
                <w:rStyle w:val="longtext"/>
                <w:rFonts w:asciiTheme="minorHAnsi" w:hAnsiTheme="minorHAnsi" w:cstheme="minorHAnsi"/>
                <w:color w:val="000000"/>
                <w:shd w:val="clear" w:color="auto" w:fill="FFFFFF"/>
              </w:rPr>
              <w:t xml:space="preserve">to evaluate the offer </w:t>
            </w:r>
            <w:commentRangeEnd w:id="8"/>
            <w:r w:rsidR="00802F22">
              <w:rPr>
                <w:rStyle w:val="CommentReference"/>
                <w:rFonts w:ascii="Arial" w:hAnsi="Arial"/>
              </w:rPr>
              <w:commentReference w:id="8"/>
            </w:r>
          </w:p>
        </w:tc>
        <w:tc>
          <w:tcPr>
            <w:tcW w:w="1588" w:type="pct"/>
            <w:tcBorders>
              <w:top w:val="single" w:sz="4" w:space="0" w:color="auto"/>
              <w:left w:val="single" w:sz="4" w:space="0" w:color="auto"/>
              <w:bottom w:val="single" w:sz="4" w:space="0" w:color="auto"/>
              <w:right w:val="single" w:sz="4" w:space="0" w:color="auto"/>
            </w:tcBorders>
          </w:tcPr>
          <w:p w:rsidR="00860897" w:rsidRPr="00860897" w:rsidRDefault="00860897" w:rsidP="00610D5A">
            <w:pPr>
              <w:pStyle w:val="NoSpacing"/>
              <w:rPr>
                <w:rFonts w:asciiTheme="minorHAnsi" w:hAnsiTheme="minorHAnsi" w:cstheme="minorHAnsi"/>
              </w:rPr>
            </w:pPr>
            <w:r w:rsidRPr="00860897">
              <w:rPr>
                <w:rFonts w:asciiTheme="minorHAnsi" w:hAnsiTheme="minorHAnsi" w:cstheme="minorHAnsi"/>
              </w:rPr>
              <w:t xml:space="preserve">[comment: Demand currently vastly  outstrips supply] Buyers are confident they know what and where the supply is. </w:t>
            </w:r>
          </w:p>
        </w:tc>
        <w:tc>
          <w:tcPr>
            <w:tcW w:w="675" w:type="pct"/>
            <w:tcBorders>
              <w:top w:val="single" w:sz="4" w:space="0" w:color="auto"/>
              <w:left w:val="single" w:sz="4" w:space="0" w:color="auto"/>
              <w:bottom w:val="single" w:sz="4" w:space="0" w:color="auto"/>
              <w:right w:val="single" w:sz="4" w:space="0" w:color="auto"/>
            </w:tcBorders>
          </w:tcPr>
          <w:p w:rsidR="00860897" w:rsidRPr="00860897" w:rsidRDefault="00860897" w:rsidP="00860897">
            <w:pPr>
              <w:textAlignment w:val="top"/>
              <w:rPr>
                <w:rFonts w:asciiTheme="minorHAnsi" w:hAnsiTheme="minorHAnsi" w:cstheme="minorHAnsi"/>
              </w:rPr>
            </w:pPr>
            <w:r w:rsidRPr="00860897">
              <w:rPr>
                <w:rFonts w:asciiTheme="minorHAnsi" w:hAnsiTheme="minorHAnsi" w:cstheme="minorHAnsi"/>
              </w:rPr>
              <w:t>Outcome Journal buyers</w:t>
            </w:r>
          </w:p>
        </w:tc>
        <w:tc>
          <w:tcPr>
            <w:tcW w:w="798"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textAlignment w:val="top"/>
              <w:rPr>
                <w:rFonts w:asciiTheme="minorHAnsi" w:hAnsiTheme="minorHAnsi" w:cstheme="minorHAnsi"/>
              </w:rPr>
            </w:pPr>
            <w:r w:rsidRPr="00860897">
              <w:rPr>
                <w:rFonts w:asciiTheme="minorHAnsi" w:hAnsiTheme="minorHAnsi" w:cstheme="minorHAnsi"/>
              </w:rPr>
              <w:t>Monthly by project officer</w:t>
            </w:r>
          </w:p>
        </w:tc>
      </w:tr>
      <w:tr w:rsidR="00860897" w:rsidRPr="00860897" w:rsidTr="00502C4B">
        <w:trPr>
          <w:cantSplit/>
          <w:trHeight w:val="798"/>
        </w:trPr>
        <w:tc>
          <w:tcPr>
            <w:tcW w:w="176" w:type="pct"/>
            <w:vMerge/>
            <w:tcBorders>
              <w:left w:val="single" w:sz="4" w:space="0" w:color="auto"/>
              <w:right w:val="single" w:sz="4" w:space="0" w:color="auto"/>
            </w:tcBorders>
            <w:textDirection w:val="btLr"/>
          </w:tcPr>
          <w:p w:rsidR="00860897" w:rsidRPr="00860897" w:rsidRDefault="00860897" w:rsidP="00002584">
            <w:pPr>
              <w:pStyle w:val="NoSpacing"/>
              <w:ind w:left="113" w:right="113"/>
              <w:rPr>
                <w:rFonts w:asciiTheme="minorHAnsi" w:hAnsiTheme="minorHAnsi" w:cstheme="minorHAnsi"/>
                <w:b/>
              </w:rPr>
            </w:pPr>
          </w:p>
        </w:tc>
        <w:tc>
          <w:tcPr>
            <w:tcW w:w="262" w:type="pct"/>
            <w:tcBorders>
              <w:top w:val="single" w:sz="4" w:space="0" w:color="auto"/>
              <w:left w:val="single" w:sz="4" w:space="0" w:color="auto"/>
              <w:bottom w:val="single" w:sz="4" w:space="0" w:color="auto"/>
              <w:right w:val="single" w:sz="4" w:space="0" w:color="auto"/>
            </w:tcBorders>
          </w:tcPr>
          <w:p w:rsidR="00860897" w:rsidRPr="00860897" w:rsidRDefault="00860897" w:rsidP="00002584">
            <w:pPr>
              <w:pStyle w:val="NoSpacing"/>
              <w:rPr>
                <w:rFonts w:asciiTheme="minorHAnsi" w:hAnsiTheme="minorHAnsi" w:cstheme="minorHAnsi"/>
                <w:color w:val="000000"/>
                <w:lang w:val="pt-BR"/>
              </w:rPr>
            </w:pPr>
            <w:r w:rsidRPr="00860897">
              <w:rPr>
                <w:rFonts w:asciiTheme="minorHAnsi" w:hAnsiTheme="minorHAnsi" w:cstheme="minorHAnsi"/>
                <w:color w:val="000000"/>
                <w:lang w:val="pt-BR"/>
              </w:rPr>
              <w:t>A2</w:t>
            </w:r>
          </w:p>
        </w:tc>
        <w:tc>
          <w:tcPr>
            <w:tcW w:w="1501"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pStyle w:val="NoSpacing"/>
              <w:rPr>
                <w:rStyle w:val="longtext"/>
                <w:rFonts w:asciiTheme="minorHAnsi" w:hAnsiTheme="minorHAnsi" w:cstheme="minorHAnsi"/>
                <w:color w:val="000000"/>
                <w:shd w:val="clear" w:color="auto" w:fill="FFFFFF"/>
              </w:rPr>
            </w:pPr>
            <w:r w:rsidRPr="00860897">
              <w:rPr>
                <w:rStyle w:val="longtext"/>
                <w:rFonts w:asciiTheme="minorHAnsi" w:hAnsiTheme="minorHAnsi" w:cstheme="minorHAnsi"/>
                <w:color w:val="000000"/>
                <w:shd w:val="clear" w:color="auto" w:fill="FFFFFF"/>
              </w:rPr>
              <w:t xml:space="preserve">Invest in infrastructure including all basic facilities </w:t>
            </w:r>
          </w:p>
        </w:tc>
        <w:tc>
          <w:tcPr>
            <w:tcW w:w="1588"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pStyle w:val="NoSpacing"/>
              <w:rPr>
                <w:rFonts w:asciiTheme="minorHAnsi" w:hAnsiTheme="minorHAnsi" w:cstheme="minorHAnsi"/>
              </w:rPr>
            </w:pPr>
            <w:r w:rsidRPr="00860897">
              <w:rPr>
                <w:rFonts w:asciiTheme="minorHAnsi" w:hAnsiTheme="minorHAnsi" w:cstheme="minorHAnsi"/>
              </w:rPr>
              <w:t xml:space="preserve">Construction of one </w:t>
            </w:r>
            <w:commentRangeStart w:id="9"/>
            <w:r w:rsidRPr="00860897">
              <w:rPr>
                <w:rFonts w:asciiTheme="minorHAnsi" w:hAnsiTheme="minorHAnsi" w:cstheme="minorHAnsi"/>
              </w:rPr>
              <w:t>bas</w:t>
            </w:r>
            <w:commentRangeEnd w:id="9"/>
            <w:r w:rsidR="005455EB">
              <w:rPr>
                <w:rStyle w:val="CommentReference"/>
                <w:rFonts w:ascii="Arial" w:hAnsi="Arial"/>
              </w:rPr>
              <w:commentReference w:id="9"/>
            </w:r>
            <w:r w:rsidRPr="00860897">
              <w:rPr>
                <w:rFonts w:asciiTheme="minorHAnsi" w:hAnsiTheme="minorHAnsi" w:cstheme="minorHAnsi"/>
              </w:rPr>
              <w:t xml:space="preserve"> slaughtering facility </w:t>
            </w:r>
          </w:p>
        </w:tc>
        <w:tc>
          <w:tcPr>
            <w:tcW w:w="675"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textAlignment w:val="top"/>
              <w:rPr>
                <w:rFonts w:asciiTheme="minorHAnsi" w:hAnsiTheme="minorHAnsi" w:cstheme="minorHAnsi"/>
              </w:rPr>
            </w:pPr>
            <w:r w:rsidRPr="00860897">
              <w:rPr>
                <w:rFonts w:asciiTheme="minorHAnsi" w:hAnsiTheme="minorHAnsi" w:cstheme="minorHAnsi"/>
              </w:rPr>
              <w:t xml:space="preserve">Outcome Journal buyers </w:t>
            </w:r>
          </w:p>
        </w:tc>
        <w:tc>
          <w:tcPr>
            <w:tcW w:w="798"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textAlignment w:val="top"/>
              <w:rPr>
                <w:rFonts w:asciiTheme="minorHAnsi" w:hAnsiTheme="minorHAnsi" w:cstheme="minorHAnsi"/>
              </w:rPr>
            </w:pPr>
            <w:r w:rsidRPr="00860897">
              <w:rPr>
                <w:rFonts w:asciiTheme="minorHAnsi" w:hAnsiTheme="minorHAnsi" w:cstheme="minorHAnsi"/>
              </w:rPr>
              <w:t>Monthly by project officer</w:t>
            </w:r>
          </w:p>
        </w:tc>
      </w:tr>
      <w:tr w:rsidR="00860897" w:rsidRPr="00860897" w:rsidTr="00502C4B">
        <w:trPr>
          <w:cantSplit/>
          <w:trHeight w:val="798"/>
        </w:trPr>
        <w:tc>
          <w:tcPr>
            <w:tcW w:w="176" w:type="pct"/>
            <w:vMerge/>
            <w:tcBorders>
              <w:left w:val="single" w:sz="4" w:space="0" w:color="auto"/>
              <w:bottom w:val="single" w:sz="4" w:space="0" w:color="auto"/>
              <w:right w:val="single" w:sz="4" w:space="0" w:color="auto"/>
            </w:tcBorders>
            <w:textDirection w:val="btLr"/>
          </w:tcPr>
          <w:p w:rsidR="00860897" w:rsidRPr="00860897" w:rsidRDefault="00860897" w:rsidP="00002584">
            <w:pPr>
              <w:pStyle w:val="NoSpacing"/>
              <w:ind w:left="113" w:right="113"/>
              <w:rPr>
                <w:rFonts w:asciiTheme="minorHAnsi" w:hAnsiTheme="minorHAnsi" w:cstheme="minorHAnsi"/>
                <w:b/>
              </w:rPr>
            </w:pPr>
          </w:p>
        </w:tc>
        <w:tc>
          <w:tcPr>
            <w:tcW w:w="262" w:type="pct"/>
            <w:tcBorders>
              <w:top w:val="single" w:sz="4" w:space="0" w:color="auto"/>
              <w:left w:val="single" w:sz="4" w:space="0" w:color="auto"/>
              <w:bottom w:val="single" w:sz="4" w:space="0" w:color="auto"/>
              <w:right w:val="single" w:sz="4" w:space="0" w:color="auto"/>
            </w:tcBorders>
          </w:tcPr>
          <w:p w:rsidR="00860897" w:rsidRPr="00860897" w:rsidRDefault="00860897" w:rsidP="00002584">
            <w:pPr>
              <w:pStyle w:val="NoSpacing"/>
              <w:rPr>
                <w:rFonts w:asciiTheme="minorHAnsi" w:hAnsiTheme="minorHAnsi" w:cstheme="minorHAnsi"/>
                <w:color w:val="000000"/>
                <w:lang w:val="pt-BR"/>
              </w:rPr>
            </w:pPr>
            <w:r w:rsidRPr="00860897">
              <w:rPr>
                <w:rFonts w:asciiTheme="minorHAnsi" w:hAnsiTheme="minorHAnsi" w:cstheme="minorHAnsi"/>
                <w:color w:val="000000"/>
                <w:lang w:val="pt-BR"/>
              </w:rPr>
              <w:t>A3</w:t>
            </w:r>
          </w:p>
        </w:tc>
        <w:tc>
          <w:tcPr>
            <w:tcW w:w="1501" w:type="pct"/>
            <w:tcBorders>
              <w:top w:val="single" w:sz="4" w:space="0" w:color="auto"/>
              <w:left w:val="single" w:sz="4" w:space="0" w:color="auto"/>
              <w:bottom w:val="single" w:sz="4" w:space="0" w:color="auto"/>
              <w:right w:val="single" w:sz="4" w:space="0" w:color="auto"/>
            </w:tcBorders>
          </w:tcPr>
          <w:p w:rsidR="00860897" w:rsidRPr="00860897" w:rsidRDefault="00860897" w:rsidP="0032004C">
            <w:pPr>
              <w:pStyle w:val="NoSpacing"/>
              <w:rPr>
                <w:rStyle w:val="longtext"/>
                <w:rFonts w:asciiTheme="minorHAnsi" w:hAnsiTheme="minorHAnsi" w:cstheme="minorHAnsi"/>
              </w:rPr>
            </w:pPr>
            <w:r w:rsidRPr="00860897">
              <w:rPr>
                <w:rStyle w:val="longtext"/>
                <w:rFonts w:asciiTheme="minorHAnsi" w:hAnsiTheme="minorHAnsi" w:cstheme="minorHAnsi"/>
                <w:color w:val="000000"/>
                <w:shd w:val="clear" w:color="auto" w:fill="FFFFFF"/>
              </w:rPr>
              <w:t>Goats offer</w:t>
            </w:r>
            <w:ins w:id="10" w:author="rev1" w:date="2011-10-25T11:27:00Z">
              <w:r w:rsidR="0032004C">
                <w:rPr>
                  <w:rStyle w:val="longtext"/>
                  <w:rFonts w:asciiTheme="minorHAnsi" w:hAnsiTheme="minorHAnsi" w:cstheme="minorHAnsi"/>
                  <w:color w:val="000000"/>
                  <w:shd w:val="clear" w:color="auto" w:fill="FFFFFF"/>
                </w:rPr>
                <w:t>ed</w:t>
              </w:r>
            </w:ins>
            <w:r w:rsidRPr="00860897">
              <w:rPr>
                <w:rStyle w:val="longtext"/>
                <w:rFonts w:asciiTheme="minorHAnsi" w:hAnsiTheme="minorHAnsi" w:cstheme="minorHAnsi"/>
                <w:color w:val="000000"/>
                <w:shd w:val="clear" w:color="auto" w:fill="FFFFFF"/>
              </w:rPr>
              <w:t xml:space="preserve"> correspond</w:t>
            </w:r>
            <w:del w:id="11" w:author="rev1" w:date="2011-10-25T11:27:00Z">
              <w:r w:rsidRPr="00860897" w:rsidDel="0032004C">
                <w:rPr>
                  <w:rStyle w:val="longtext"/>
                  <w:rFonts w:asciiTheme="minorHAnsi" w:hAnsiTheme="minorHAnsi" w:cstheme="minorHAnsi"/>
                  <w:color w:val="000000"/>
                  <w:shd w:val="clear" w:color="auto" w:fill="FFFFFF"/>
                </w:rPr>
                <w:delText>s</w:delText>
              </w:r>
            </w:del>
            <w:r w:rsidRPr="00860897">
              <w:rPr>
                <w:rStyle w:val="longtext"/>
                <w:rFonts w:asciiTheme="minorHAnsi" w:hAnsiTheme="minorHAnsi" w:cstheme="minorHAnsi"/>
                <w:color w:val="000000"/>
                <w:shd w:val="clear" w:color="auto" w:fill="FFFFFF"/>
              </w:rPr>
              <w:t xml:space="preserve"> to consumers preference and market demand in terms of quality and quantity </w:t>
            </w:r>
          </w:p>
        </w:tc>
        <w:tc>
          <w:tcPr>
            <w:tcW w:w="1588"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pStyle w:val="NoSpacing"/>
              <w:rPr>
                <w:rFonts w:asciiTheme="minorHAnsi" w:hAnsiTheme="minorHAnsi" w:cstheme="minorHAnsi"/>
                <w:lang w:val="pt-BR"/>
              </w:rPr>
            </w:pPr>
            <w:r w:rsidRPr="00860897">
              <w:rPr>
                <w:rFonts w:asciiTheme="minorHAnsi" w:hAnsiTheme="minorHAnsi" w:cstheme="minorHAnsi"/>
                <w:lang w:val="pt-BR"/>
              </w:rPr>
              <w:t>??</w:t>
            </w:r>
          </w:p>
        </w:tc>
        <w:tc>
          <w:tcPr>
            <w:tcW w:w="675" w:type="pct"/>
            <w:tcBorders>
              <w:top w:val="single" w:sz="4" w:space="0" w:color="auto"/>
              <w:left w:val="single" w:sz="4" w:space="0" w:color="auto"/>
              <w:bottom w:val="single" w:sz="4" w:space="0" w:color="auto"/>
              <w:right w:val="single" w:sz="4" w:space="0" w:color="auto"/>
            </w:tcBorders>
          </w:tcPr>
          <w:p w:rsidR="00860897" w:rsidRPr="00860897" w:rsidRDefault="00860897" w:rsidP="00D45D4B">
            <w:pPr>
              <w:textAlignment w:val="top"/>
              <w:rPr>
                <w:rFonts w:asciiTheme="minorHAnsi" w:hAnsiTheme="minorHAnsi" w:cstheme="minorHAnsi"/>
              </w:rPr>
            </w:pPr>
            <w:r w:rsidRPr="00860897">
              <w:rPr>
                <w:rFonts w:asciiTheme="minorHAnsi" w:hAnsiTheme="minorHAnsi" w:cstheme="minorHAnsi"/>
              </w:rPr>
              <w:t>Outcome Journal buyers</w:t>
            </w:r>
            <w:r w:rsidR="00D45D4B">
              <w:rPr>
                <w:rFonts w:asciiTheme="minorHAnsi" w:hAnsiTheme="minorHAnsi" w:cstheme="minorHAnsi"/>
              </w:rPr>
              <w:t>?</w:t>
            </w:r>
          </w:p>
        </w:tc>
        <w:tc>
          <w:tcPr>
            <w:tcW w:w="798" w:type="pct"/>
            <w:tcBorders>
              <w:top w:val="single" w:sz="4" w:space="0" w:color="auto"/>
              <w:left w:val="single" w:sz="4" w:space="0" w:color="auto"/>
              <w:bottom w:val="single" w:sz="4" w:space="0" w:color="auto"/>
              <w:right w:val="single" w:sz="4" w:space="0" w:color="auto"/>
            </w:tcBorders>
          </w:tcPr>
          <w:p w:rsidR="00860897" w:rsidRPr="00860897" w:rsidRDefault="00860897" w:rsidP="00FD2BD9">
            <w:pPr>
              <w:textAlignment w:val="top"/>
              <w:rPr>
                <w:rFonts w:asciiTheme="minorHAnsi" w:hAnsiTheme="minorHAnsi" w:cstheme="minorHAnsi"/>
              </w:rPr>
            </w:pPr>
            <w:r w:rsidRPr="00860897">
              <w:rPr>
                <w:rFonts w:asciiTheme="minorHAnsi" w:hAnsiTheme="minorHAnsi" w:cstheme="minorHAnsi"/>
              </w:rPr>
              <w:t>Monthly by project officer</w:t>
            </w:r>
          </w:p>
        </w:tc>
      </w:tr>
    </w:tbl>
    <w:p w:rsidR="00002584" w:rsidRDefault="00002584" w:rsidP="009E2901">
      <w:pPr>
        <w:rPr>
          <w:b/>
        </w:rPr>
      </w:pPr>
    </w:p>
    <w:p w:rsidR="00002584" w:rsidRDefault="00002584" w:rsidP="009E2901">
      <w:pPr>
        <w:rPr>
          <w:b/>
        </w:rPr>
      </w:pPr>
    </w:p>
    <w:p w:rsidR="00860897" w:rsidRDefault="00860897">
      <w:pPr>
        <w:spacing w:after="200" w:line="276" w:lineRule="auto"/>
        <w:rPr>
          <w:b/>
        </w:rPr>
      </w:pPr>
      <w:r>
        <w:rPr>
          <w:b/>
        </w:rPr>
        <w:br w:type="page"/>
      </w:r>
    </w:p>
    <w:p w:rsidR="009E2901" w:rsidRPr="00B04AB0" w:rsidRDefault="009E2901" w:rsidP="009E2901">
      <w:pPr>
        <w:rPr>
          <w:rFonts w:asciiTheme="minorHAnsi" w:hAnsiTheme="minorHAnsi" w:cstheme="minorHAnsi"/>
          <w:b/>
          <w:sz w:val="28"/>
        </w:rPr>
      </w:pPr>
      <w:r w:rsidRPr="00B04AB0">
        <w:rPr>
          <w:rFonts w:asciiTheme="minorHAnsi" w:hAnsiTheme="minorHAnsi" w:cstheme="minorHAnsi"/>
          <w:b/>
          <w:sz w:val="28"/>
        </w:rPr>
        <w:lastRenderedPageBreak/>
        <w:t>Enabling Agencies</w:t>
      </w:r>
      <w:r w:rsidR="00B104DC">
        <w:rPr>
          <w:rFonts w:asciiTheme="minorHAnsi" w:hAnsiTheme="minorHAnsi" w:cstheme="minorHAnsi"/>
          <w:b/>
          <w:sz w:val="28"/>
        </w:rPr>
        <w:t xml:space="preserve"> (Government, etc.)</w:t>
      </w:r>
    </w:p>
    <w:p w:rsidR="009E2901" w:rsidRPr="00B04AB0" w:rsidRDefault="009E2901" w:rsidP="009E2901">
      <w:pPr>
        <w:rPr>
          <w:rFonts w:asciiTheme="minorHAnsi" w:hAnsiTheme="minorHAnsi" w:cstheme="minorHAnsi"/>
        </w:rPr>
      </w:pPr>
      <w:r w:rsidRPr="00B04AB0">
        <w:rPr>
          <w:rFonts w:asciiTheme="minorHAnsi" w:hAnsiTheme="minorHAnsi" w:cstheme="minorHAnsi"/>
        </w:rPr>
        <w:t xml:space="preserve">Most of the enabling agency progress markers have been moved to </w:t>
      </w:r>
      <w:r w:rsidR="00B04AB0">
        <w:rPr>
          <w:rFonts w:asciiTheme="minorHAnsi" w:hAnsiTheme="minorHAnsi" w:cstheme="minorHAnsi"/>
        </w:rPr>
        <w:t xml:space="preserve">Like </w:t>
      </w:r>
      <w:r w:rsidRPr="00B04AB0">
        <w:rPr>
          <w:rFonts w:asciiTheme="minorHAnsi" w:hAnsiTheme="minorHAnsi" w:cstheme="minorHAnsi"/>
        </w:rPr>
        <w:t xml:space="preserve">or </w:t>
      </w:r>
      <w:r w:rsidR="00B04AB0">
        <w:rPr>
          <w:rFonts w:asciiTheme="minorHAnsi" w:hAnsiTheme="minorHAnsi" w:cstheme="minorHAnsi"/>
        </w:rPr>
        <w:t xml:space="preserve">Love </w:t>
      </w:r>
      <w:r w:rsidRPr="00B04AB0">
        <w:rPr>
          <w:rFonts w:asciiTheme="minorHAnsi" w:hAnsiTheme="minorHAnsi" w:cstheme="minorHAnsi"/>
        </w:rPr>
        <w:t>level; monitoring action here is the responsibility of ILRI, except at IP level</w:t>
      </w:r>
    </w:p>
    <w:p w:rsidR="009E2901" w:rsidRPr="00B04AB0" w:rsidRDefault="009E2901" w:rsidP="009E2901">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5796"/>
        <w:gridCol w:w="2682"/>
        <w:gridCol w:w="1883"/>
        <w:gridCol w:w="2183"/>
        <w:gridCol w:w="2111"/>
      </w:tblGrid>
      <w:tr w:rsidR="009E2901" w:rsidRPr="00860897" w:rsidTr="00860897">
        <w:trPr>
          <w:cantSplit/>
          <w:trHeight w:val="593"/>
        </w:trPr>
        <w:tc>
          <w:tcPr>
            <w:tcW w:w="307" w:type="pct"/>
            <w:shd w:val="clear" w:color="auto" w:fill="99CCFF"/>
            <w:textDirection w:val="btLr"/>
          </w:tcPr>
          <w:p w:rsidR="009E2901" w:rsidRPr="00860897" w:rsidRDefault="009E2901" w:rsidP="00FD2BD9">
            <w:pPr>
              <w:pStyle w:val="NoSpacing"/>
              <w:ind w:left="113" w:right="113"/>
              <w:jc w:val="center"/>
              <w:rPr>
                <w:rFonts w:asciiTheme="minorHAnsi" w:hAnsiTheme="minorHAnsi" w:cstheme="minorHAnsi"/>
                <w:b/>
              </w:rPr>
            </w:pPr>
          </w:p>
        </w:tc>
        <w:tc>
          <w:tcPr>
            <w:tcW w:w="1856" w:type="pct"/>
            <w:shd w:val="clear" w:color="auto" w:fill="99CCFF"/>
          </w:tcPr>
          <w:p w:rsidR="009E2901" w:rsidRPr="00860897" w:rsidRDefault="009E2901" w:rsidP="00FD2BD9">
            <w:pPr>
              <w:pStyle w:val="NoSpacing"/>
              <w:rPr>
                <w:rFonts w:asciiTheme="minorHAnsi" w:hAnsiTheme="minorHAnsi" w:cstheme="minorHAnsi"/>
                <w:color w:val="000000"/>
                <w:shd w:val="clear" w:color="auto" w:fill="FFFFFF"/>
                <w:lang w:val="pt-BR"/>
              </w:rPr>
            </w:pPr>
            <w:r w:rsidRPr="00860897">
              <w:rPr>
                <w:rFonts w:asciiTheme="minorHAnsi" w:hAnsiTheme="minorHAnsi" w:cstheme="minorHAnsi"/>
                <w:lang w:val="pt-BR"/>
              </w:rPr>
              <w:t>Progress Marker</w:t>
            </w:r>
          </w:p>
        </w:tc>
        <w:tc>
          <w:tcPr>
            <w:tcW w:w="859" w:type="pct"/>
            <w:shd w:val="clear" w:color="auto" w:fill="99CCFF"/>
          </w:tcPr>
          <w:p w:rsidR="009E2901" w:rsidRPr="00860897" w:rsidRDefault="009E2901" w:rsidP="00FD2BD9">
            <w:pPr>
              <w:pStyle w:val="NoSpacing"/>
              <w:rPr>
                <w:rFonts w:asciiTheme="minorHAnsi" w:hAnsiTheme="minorHAnsi" w:cstheme="minorHAnsi"/>
              </w:rPr>
            </w:pPr>
            <w:r w:rsidRPr="00860897">
              <w:rPr>
                <w:rFonts w:asciiTheme="minorHAnsi" w:hAnsiTheme="minorHAnsi" w:cstheme="minorHAnsi"/>
              </w:rPr>
              <w:t>How to recognise high level of  achievement</w:t>
            </w:r>
          </w:p>
        </w:tc>
        <w:tc>
          <w:tcPr>
            <w:tcW w:w="603" w:type="pct"/>
            <w:shd w:val="clear" w:color="auto" w:fill="99CCFF"/>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Responsible Agency</w:t>
            </w:r>
          </w:p>
        </w:tc>
        <w:tc>
          <w:tcPr>
            <w:tcW w:w="699" w:type="pct"/>
            <w:shd w:val="clear" w:color="auto" w:fill="99CCFF"/>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Sources of info</w:t>
            </w:r>
          </w:p>
        </w:tc>
        <w:tc>
          <w:tcPr>
            <w:tcW w:w="676" w:type="pct"/>
            <w:shd w:val="clear" w:color="auto" w:fill="99CCFF"/>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Frequency</w:t>
            </w:r>
          </w:p>
        </w:tc>
      </w:tr>
      <w:tr w:rsidR="009E2901" w:rsidRPr="00860897" w:rsidTr="00610D5A">
        <w:trPr>
          <w:cantSplit/>
          <w:trHeight w:val="911"/>
        </w:trPr>
        <w:tc>
          <w:tcPr>
            <w:tcW w:w="307" w:type="pct"/>
            <w:textDirection w:val="btLr"/>
          </w:tcPr>
          <w:p w:rsidR="009E2901" w:rsidRPr="00860897" w:rsidRDefault="009E2901" w:rsidP="00FD2BD9">
            <w:pPr>
              <w:pStyle w:val="NoSpacing"/>
              <w:ind w:left="113" w:right="113"/>
              <w:jc w:val="center"/>
              <w:rPr>
                <w:rFonts w:asciiTheme="minorHAnsi" w:hAnsiTheme="minorHAnsi" w:cstheme="minorHAnsi"/>
                <w:b/>
              </w:rPr>
            </w:pPr>
            <w:r w:rsidRPr="00860897">
              <w:rPr>
                <w:rFonts w:asciiTheme="minorHAnsi" w:hAnsiTheme="minorHAnsi" w:cstheme="minorHAnsi"/>
                <w:b/>
              </w:rPr>
              <w:t>Expect</w:t>
            </w:r>
          </w:p>
        </w:tc>
        <w:tc>
          <w:tcPr>
            <w:tcW w:w="1856" w:type="pct"/>
          </w:tcPr>
          <w:p w:rsidR="009E2901" w:rsidRPr="00860897" w:rsidRDefault="009E2901" w:rsidP="00860897">
            <w:pPr>
              <w:pStyle w:val="NoSpacing"/>
              <w:rPr>
                <w:rStyle w:val="longtext"/>
                <w:rFonts w:asciiTheme="minorHAnsi" w:hAnsiTheme="minorHAnsi" w:cstheme="minorHAnsi"/>
              </w:rPr>
            </w:pPr>
            <w:r w:rsidRPr="00860897">
              <w:rPr>
                <w:rStyle w:val="longtext"/>
                <w:rFonts w:asciiTheme="minorHAnsi" w:hAnsiTheme="minorHAnsi" w:cstheme="minorHAnsi"/>
              </w:rPr>
              <w:t>Enabling agencies engaged in dialogue with VC actors and strategic partners about the importance of the goat sector</w:t>
            </w:r>
          </w:p>
        </w:tc>
        <w:tc>
          <w:tcPr>
            <w:tcW w:w="859"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rPr>
              <w:t xml:space="preserve"> </w:t>
            </w:r>
            <w:r w:rsidRPr="00860897">
              <w:rPr>
                <w:rFonts w:asciiTheme="minorHAnsi" w:hAnsiTheme="minorHAnsi" w:cstheme="minorHAnsi"/>
                <w:lang w:val="pt-BR"/>
              </w:rPr>
              <w:t>n/a</w:t>
            </w: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CARE</w:t>
            </w:r>
          </w:p>
        </w:tc>
        <w:tc>
          <w:tcPr>
            <w:tcW w:w="699"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IP reports</w:t>
            </w:r>
          </w:p>
        </w:tc>
        <w:tc>
          <w:tcPr>
            <w:tcW w:w="676" w:type="pct"/>
          </w:tcPr>
          <w:p w:rsidR="009E2901" w:rsidRPr="00860897" w:rsidRDefault="009E2901" w:rsidP="00FD2BD9">
            <w:pPr>
              <w:rPr>
                <w:rFonts w:asciiTheme="minorHAnsi" w:hAnsiTheme="minorHAnsi" w:cstheme="minorHAnsi"/>
                <w:lang w:val="pt-BR"/>
              </w:rPr>
            </w:pPr>
          </w:p>
        </w:tc>
      </w:tr>
      <w:tr w:rsidR="009E2901" w:rsidRPr="00860897" w:rsidTr="00860897">
        <w:trPr>
          <w:cantSplit/>
          <w:trHeight w:val="593"/>
        </w:trPr>
        <w:tc>
          <w:tcPr>
            <w:tcW w:w="307" w:type="pct"/>
            <w:textDirection w:val="btLr"/>
          </w:tcPr>
          <w:p w:rsidR="009E2901" w:rsidRPr="00860897" w:rsidRDefault="009E2901" w:rsidP="00FD2BD9">
            <w:pPr>
              <w:pStyle w:val="NoSpacing"/>
              <w:ind w:left="113" w:right="113"/>
              <w:jc w:val="center"/>
              <w:rPr>
                <w:rFonts w:asciiTheme="minorHAnsi" w:hAnsiTheme="minorHAnsi" w:cstheme="minorHAnsi"/>
                <w:b/>
              </w:rPr>
            </w:pPr>
            <w:r w:rsidRPr="00860897">
              <w:rPr>
                <w:rFonts w:asciiTheme="minorHAnsi" w:hAnsiTheme="minorHAnsi" w:cstheme="minorHAnsi"/>
                <w:b/>
              </w:rPr>
              <w:t>Like</w:t>
            </w:r>
          </w:p>
        </w:tc>
        <w:tc>
          <w:tcPr>
            <w:tcW w:w="1856" w:type="pct"/>
          </w:tcPr>
          <w:p w:rsidR="009E2901" w:rsidRPr="00860897" w:rsidRDefault="009E2901" w:rsidP="00860897">
            <w:pPr>
              <w:pStyle w:val="NoSpacing"/>
              <w:rPr>
                <w:rStyle w:val="longtext"/>
                <w:rFonts w:asciiTheme="minorHAnsi" w:hAnsiTheme="minorHAnsi" w:cstheme="minorHAnsi"/>
              </w:rPr>
            </w:pPr>
            <w:r w:rsidRPr="00860897">
              <w:rPr>
                <w:rStyle w:val="longtext"/>
                <w:rFonts w:asciiTheme="minorHAnsi" w:hAnsiTheme="minorHAnsi" w:cstheme="minorHAnsi"/>
              </w:rPr>
              <w:t>Public, private and NGO sector promoting and/or developing the goat secto</w:t>
            </w:r>
            <w:r w:rsidR="00860897">
              <w:rPr>
                <w:rStyle w:val="longtext"/>
                <w:rFonts w:asciiTheme="minorHAnsi" w:hAnsiTheme="minorHAnsi" w:cstheme="minorHAnsi"/>
              </w:rPr>
              <w:t>r</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r w:rsidR="009E2901" w:rsidRPr="00860897" w:rsidTr="00860897">
        <w:trPr>
          <w:cantSplit/>
          <w:trHeight w:val="593"/>
        </w:trPr>
        <w:tc>
          <w:tcPr>
            <w:tcW w:w="307" w:type="pct"/>
            <w:vMerge w:val="restart"/>
            <w:textDirection w:val="btLr"/>
          </w:tcPr>
          <w:p w:rsidR="009E2901" w:rsidRPr="00860897" w:rsidRDefault="009E2901" w:rsidP="00FD2BD9">
            <w:pPr>
              <w:pStyle w:val="NoSpacing"/>
              <w:ind w:left="113" w:right="113"/>
              <w:jc w:val="center"/>
              <w:rPr>
                <w:rFonts w:asciiTheme="minorHAnsi" w:hAnsiTheme="minorHAnsi" w:cstheme="minorHAnsi"/>
                <w:b/>
              </w:rPr>
            </w:pPr>
            <w:r w:rsidRPr="00860897">
              <w:rPr>
                <w:rFonts w:asciiTheme="minorHAnsi" w:hAnsiTheme="minorHAnsi" w:cstheme="minorHAnsi"/>
                <w:b/>
              </w:rPr>
              <w:t>Love</w:t>
            </w:r>
          </w:p>
        </w:tc>
        <w:tc>
          <w:tcPr>
            <w:tcW w:w="1856" w:type="pct"/>
          </w:tcPr>
          <w:p w:rsidR="009E2901" w:rsidRPr="00860897" w:rsidRDefault="009E2901" w:rsidP="00FD2BD9">
            <w:pPr>
              <w:pStyle w:val="NoSpacing"/>
              <w:rPr>
                <w:rStyle w:val="longtext"/>
                <w:rFonts w:asciiTheme="minorHAnsi" w:hAnsiTheme="minorHAnsi" w:cstheme="minorHAnsi"/>
              </w:rPr>
            </w:pPr>
            <w:r w:rsidRPr="00860897">
              <w:rPr>
                <w:rStyle w:val="longtext"/>
                <w:rFonts w:asciiTheme="minorHAnsi" w:hAnsiTheme="minorHAnsi" w:cstheme="minorHAnsi"/>
              </w:rPr>
              <w:t>Enabling agencies investing in development of advanced technologies</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r w:rsidR="009E2901" w:rsidRPr="00860897" w:rsidTr="00860897">
        <w:trPr>
          <w:cantSplit/>
          <w:trHeight w:val="593"/>
        </w:trPr>
        <w:tc>
          <w:tcPr>
            <w:tcW w:w="307" w:type="pct"/>
            <w:vMerge/>
            <w:textDirection w:val="btLr"/>
          </w:tcPr>
          <w:p w:rsidR="009E2901" w:rsidRPr="00860897" w:rsidRDefault="009E2901" w:rsidP="00FD2BD9">
            <w:pPr>
              <w:pStyle w:val="NoSpacing"/>
              <w:ind w:left="113" w:right="113"/>
              <w:jc w:val="center"/>
              <w:rPr>
                <w:rFonts w:asciiTheme="minorHAnsi" w:hAnsiTheme="minorHAnsi" w:cstheme="minorHAnsi"/>
                <w:b/>
              </w:rPr>
            </w:pPr>
          </w:p>
        </w:tc>
        <w:tc>
          <w:tcPr>
            <w:tcW w:w="1856" w:type="pct"/>
          </w:tcPr>
          <w:p w:rsidR="009E2901" w:rsidRPr="00860897" w:rsidRDefault="009E2901" w:rsidP="00FD2BD9">
            <w:pPr>
              <w:pStyle w:val="NoSpacing"/>
              <w:rPr>
                <w:rStyle w:val="longtext"/>
                <w:rFonts w:asciiTheme="minorHAnsi" w:hAnsiTheme="minorHAnsi" w:cstheme="minorHAnsi"/>
              </w:rPr>
            </w:pPr>
            <w:r w:rsidRPr="00860897">
              <w:rPr>
                <w:rStyle w:val="longtext"/>
                <w:rFonts w:asciiTheme="minorHAnsi" w:hAnsiTheme="minorHAnsi" w:cstheme="minorHAnsi"/>
              </w:rPr>
              <w:t>Enabling agencies stimulating public/private sector joint investment</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r w:rsidR="009E2901" w:rsidRPr="00860897" w:rsidTr="00860897">
        <w:trPr>
          <w:cantSplit/>
          <w:trHeight w:val="593"/>
        </w:trPr>
        <w:tc>
          <w:tcPr>
            <w:tcW w:w="307" w:type="pct"/>
            <w:vMerge/>
            <w:textDirection w:val="btLr"/>
          </w:tcPr>
          <w:p w:rsidR="009E2901" w:rsidRPr="00860897" w:rsidRDefault="009E2901" w:rsidP="00FD2BD9">
            <w:pPr>
              <w:pStyle w:val="NoSpacing"/>
              <w:ind w:left="113" w:right="113"/>
              <w:jc w:val="center"/>
              <w:rPr>
                <w:rFonts w:asciiTheme="minorHAnsi" w:hAnsiTheme="minorHAnsi" w:cstheme="minorHAnsi"/>
                <w:b/>
              </w:rPr>
            </w:pPr>
          </w:p>
        </w:tc>
        <w:tc>
          <w:tcPr>
            <w:tcW w:w="1856" w:type="pct"/>
          </w:tcPr>
          <w:p w:rsidR="009E2901" w:rsidRPr="00860897" w:rsidRDefault="009E2901" w:rsidP="00FD2BD9">
            <w:pPr>
              <w:pStyle w:val="NoSpacing"/>
              <w:rPr>
                <w:rStyle w:val="longtext"/>
                <w:rFonts w:asciiTheme="minorHAnsi" w:hAnsiTheme="minorHAnsi" w:cstheme="minorHAnsi"/>
              </w:rPr>
            </w:pPr>
            <w:r w:rsidRPr="00860897">
              <w:rPr>
                <w:rStyle w:val="longtext"/>
                <w:rFonts w:asciiTheme="minorHAnsi" w:hAnsiTheme="minorHAnsi" w:cstheme="minorHAnsi"/>
              </w:rPr>
              <w:t>Public sector developing infrastructure and other facilities for private sector use</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r w:rsidR="009E2901" w:rsidRPr="00860897" w:rsidTr="00860897">
        <w:trPr>
          <w:cantSplit/>
          <w:trHeight w:val="593"/>
        </w:trPr>
        <w:tc>
          <w:tcPr>
            <w:tcW w:w="307" w:type="pct"/>
            <w:vMerge/>
            <w:textDirection w:val="btLr"/>
          </w:tcPr>
          <w:p w:rsidR="009E2901" w:rsidRPr="00860897" w:rsidRDefault="009E2901" w:rsidP="00FD2BD9">
            <w:pPr>
              <w:pStyle w:val="NoSpacing"/>
              <w:ind w:left="113" w:right="113"/>
              <w:jc w:val="center"/>
              <w:rPr>
                <w:rFonts w:asciiTheme="minorHAnsi" w:hAnsiTheme="minorHAnsi" w:cstheme="minorHAnsi"/>
                <w:b/>
              </w:rPr>
            </w:pPr>
          </w:p>
        </w:tc>
        <w:tc>
          <w:tcPr>
            <w:tcW w:w="1856" w:type="pct"/>
          </w:tcPr>
          <w:p w:rsidR="009E2901" w:rsidRPr="00860897" w:rsidRDefault="009E2901" w:rsidP="00FD2BD9">
            <w:pPr>
              <w:pStyle w:val="NoSpacing"/>
              <w:rPr>
                <w:rStyle w:val="longtext"/>
                <w:rFonts w:asciiTheme="minorHAnsi" w:hAnsiTheme="minorHAnsi" w:cstheme="minorHAnsi"/>
              </w:rPr>
            </w:pPr>
            <w:r w:rsidRPr="00860897">
              <w:rPr>
                <w:rStyle w:val="longtext"/>
                <w:rFonts w:asciiTheme="minorHAnsi" w:hAnsiTheme="minorHAnsi" w:cstheme="minorHAnsi"/>
              </w:rPr>
              <w:t>Enabling agencies facilitating documentation of diverse experiences and dialgue amongst policy makers, researchers and development practitioners</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r w:rsidR="009E2901" w:rsidRPr="00860897" w:rsidTr="00860897">
        <w:trPr>
          <w:cantSplit/>
          <w:trHeight w:val="593"/>
        </w:trPr>
        <w:tc>
          <w:tcPr>
            <w:tcW w:w="307" w:type="pct"/>
            <w:vMerge/>
            <w:textDirection w:val="btLr"/>
          </w:tcPr>
          <w:p w:rsidR="009E2901" w:rsidRPr="00860897" w:rsidRDefault="009E2901" w:rsidP="00FD2BD9">
            <w:pPr>
              <w:pStyle w:val="NoSpacing"/>
              <w:ind w:left="113" w:right="113"/>
              <w:jc w:val="center"/>
              <w:rPr>
                <w:rFonts w:asciiTheme="minorHAnsi" w:hAnsiTheme="minorHAnsi" w:cstheme="minorHAnsi"/>
                <w:b/>
              </w:rPr>
            </w:pPr>
          </w:p>
        </w:tc>
        <w:tc>
          <w:tcPr>
            <w:tcW w:w="1856" w:type="pct"/>
          </w:tcPr>
          <w:p w:rsidR="009E2901" w:rsidRPr="00860897" w:rsidRDefault="009E2901" w:rsidP="00FD2BD9">
            <w:pPr>
              <w:pStyle w:val="NoSpacing"/>
              <w:rPr>
                <w:rStyle w:val="longtext"/>
                <w:rFonts w:asciiTheme="minorHAnsi" w:hAnsiTheme="minorHAnsi" w:cstheme="minorHAnsi"/>
              </w:rPr>
            </w:pPr>
            <w:r w:rsidRPr="00860897">
              <w:rPr>
                <w:rStyle w:val="longtext"/>
                <w:rFonts w:asciiTheme="minorHAnsi" w:hAnsiTheme="minorHAnsi" w:cstheme="minorHAnsi"/>
              </w:rPr>
              <w:t>Enabling agencies formulating gender sensitive and other policies favourable for strengthening the goat sector and which balance socioeconomic and sustainability objectives</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r w:rsidR="009E2901" w:rsidRPr="00860897" w:rsidTr="00860897">
        <w:trPr>
          <w:cantSplit/>
          <w:trHeight w:val="593"/>
        </w:trPr>
        <w:tc>
          <w:tcPr>
            <w:tcW w:w="307" w:type="pct"/>
            <w:vMerge/>
            <w:textDirection w:val="btLr"/>
          </w:tcPr>
          <w:p w:rsidR="009E2901" w:rsidRPr="00860897" w:rsidRDefault="009E2901" w:rsidP="00FD2BD9">
            <w:pPr>
              <w:pStyle w:val="NoSpacing"/>
              <w:ind w:left="113" w:right="113"/>
              <w:jc w:val="center"/>
              <w:rPr>
                <w:rFonts w:asciiTheme="minorHAnsi" w:hAnsiTheme="minorHAnsi" w:cstheme="minorHAnsi"/>
                <w:b/>
              </w:rPr>
            </w:pPr>
          </w:p>
        </w:tc>
        <w:tc>
          <w:tcPr>
            <w:tcW w:w="1856" w:type="pct"/>
          </w:tcPr>
          <w:p w:rsidR="009E2901" w:rsidRPr="00860897" w:rsidRDefault="009E2901" w:rsidP="00FD2BD9">
            <w:pPr>
              <w:pStyle w:val="NoSpacing"/>
              <w:rPr>
                <w:rStyle w:val="longtext"/>
                <w:rFonts w:asciiTheme="minorHAnsi" w:hAnsiTheme="minorHAnsi" w:cstheme="minorHAnsi"/>
              </w:rPr>
            </w:pPr>
            <w:r w:rsidRPr="00860897">
              <w:rPr>
                <w:rStyle w:val="longtext"/>
                <w:rFonts w:asciiTheme="minorHAnsi" w:hAnsiTheme="minorHAnsi" w:cstheme="minorHAnsi"/>
              </w:rPr>
              <w:t>Using research for evidence decision-making</w:t>
            </w:r>
          </w:p>
        </w:tc>
        <w:tc>
          <w:tcPr>
            <w:tcW w:w="859" w:type="pct"/>
          </w:tcPr>
          <w:p w:rsidR="009E2901" w:rsidRPr="00860897" w:rsidRDefault="009E2901" w:rsidP="00FD2BD9">
            <w:pPr>
              <w:pStyle w:val="NoSpacing"/>
              <w:rPr>
                <w:rFonts w:asciiTheme="minorHAnsi" w:hAnsiTheme="minorHAnsi" w:cstheme="minorHAnsi"/>
              </w:rPr>
            </w:pPr>
          </w:p>
        </w:tc>
        <w:tc>
          <w:tcPr>
            <w:tcW w:w="603" w:type="pct"/>
          </w:tcPr>
          <w:p w:rsidR="009E2901" w:rsidRPr="00860897" w:rsidRDefault="009E2901" w:rsidP="00FD2BD9">
            <w:pPr>
              <w:pStyle w:val="NoSpacing"/>
              <w:rPr>
                <w:rFonts w:asciiTheme="minorHAnsi" w:hAnsiTheme="minorHAnsi" w:cstheme="minorHAnsi"/>
                <w:lang w:val="pt-BR"/>
              </w:rPr>
            </w:pPr>
            <w:r w:rsidRPr="00860897">
              <w:rPr>
                <w:rFonts w:asciiTheme="minorHAnsi" w:hAnsiTheme="minorHAnsi" w:cstheme="minorHAnsi"/>
                <w:lang w:val="pt-BR"/>
              </w:rPr>
              <w:t>ILRI</w:t>
            </w:r>
          </w:p>
        </w:tc>
        <w:tc>
          <w:tcPr>
            <w:tcW w:w="699" w:type="pct"/>
          </w:tcPr>
          <w:p w:rsidR="009E2901" w:rsidRPr="00860897" w:rsidRDefault="009E2901" w:rsidP="00FD2BD9">
            <w:pPr>
              <w:pStyle w:val="NoSpacing"/>
              <w:rPr>
                <w:rFonts w:asciiTheme="minorHAnsi" w:hAnsiTheme="minorHAnsi" w:cstheme="minorHAnsi"/>
                <w:lang w:val="pt-BR"/>
              </w:rPr>
            </w:pPr>
          </w:p>
        </w:tc>
        <w:tc>
          <w:tcPr>
            <w:tcW w:w="676" w:type="pct"/>
          </w:tcPr>
          <w:p w:rsidR="009E2901" w:rsidRPr="00860897" w:rsidRDefault="009E2901" w:rsidP="00FD2BD9">
            <w:pPr>
              <w:pStyle w:val="NoSpacing"/>
              <w:rPr>
                <w:rFonts w:asciiTheme="minorHAnsi" w:hAnsiTheme="minorHAnsi" w:cstheme="minorHAnsi"/>
                <w:lang w:val="pt-BR"/>
              </w:rPr>
            </w:pPr>
          </w:p>
        </w:tc>
      </w:tr>
    </w:tbl>
    <w:p w:rsidR="009E2901" w:rsidRPr="00D44C35" w:rsidRDefault="009E2901" w:rsidP="009E2901"/>
    <w:p w:rsidR="009E2901" w:rsidRDefault="009E2901" w:rsidP="009E2901"/>
    <w:p w:rsidR="009E2901" w:rsidRDefault="009E2901" w:rsidP="009E2901"/>
    <w:p w:rsidR="0041703C" w:rsidRDefault="0041703C"/>
    <w:sectPr w:rsidR="0041703C" w:rsidSect="00A54307">
      <w:footerReference w:type="default" r:id="rId8"/>
      <w:pgSz w:w="16838" w:h="11906" w:orient="landscape"/>
      <w:pgMar w:top="720" w:right="720" w:bottom="720" w:left="72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ev1" w:date="2011-10-25T11:27:00Z" w:initials="r">
    <w:p w:rsidR="005455EB" w:rsidRDefault="005455EB">
      <w:pPr>
        <w:pStyle w:val="CommentText"/>
      </w:pPr>
      <w:r>
        <w:rPr>
          <w:rStyle w:val="CommentReference"/>
        </w:rPr>
        <w:annotationRef/>
      </w:r>
      <w:r>
        <w:t>In general, across all actors we need to capture the capacity elements</w:t>
      </w:r>
      <w:proofErr w:type="gramStart"/>
      <w:r>
        <w:t>..</w:t>
      </w:r>
      <w:proofErr w:type="gramEnd"/>
      <w:r>
        <w:t xml:space="preserve"> </w:t>
      </w:r>
      <w:proofErr w:type="gramStart"/>
      <w:r>
        <w:t>and</w:t>
      </w:r>
      <w:proofErr w:type="gramEnd"/>
      <w:r>
        <w:t xml:space="preserve"> that is not just formal trainings..</w:t>
      </w:r>
    </w:p>
  </w:comment>
  <w:comment w:id="1" w:author="rev1" w:date="2011-10-25T11:24:00Z" w:initials="r">
    <w:p w:rsidR="004E47EC" w:rsidRDefault="004E47EC">
      <w:pPr>
        <w:pStyle w:val="CommentText"/>
      </w:pPr>
      <w:r>
        <w:rPr>
          <w:rStyle w:val="CommentReference"/>
        </w:rPr>
        <w:annotationRef/>
      </w:r>
      <w:r>
        <w:t>We need to capture gender disaggregated information here as much as possible</w:t>
      </w:r>
      <w:proofErr w:type="gramStart"/>
      <w:r>
        <w:t>..</w:t>
      </w:r>
      <w:proofErr w:type="gramEnd"/>
    </w:p>
  </w:comment>
  <w:comment w:id="2" w:author="rev1" w:date="2011-10-25T11:20:00Z" w:initials="r">
    <w:p w:rsidR="004071F4" w:rsidRDefault="004071F4">
      <w:pPr>
        <w:pStyle w:val="CommentText"/>
      </w:pPr>
      <w:r>
        <w:rPr>
          <w:rStyle w:val="CommentReference"/>
        </w:rPr>
        <w:annotationRef/>
      </w:r>
      <w:r>
        <w:t>Do you expect all group reps to participate? How many participate now?</w:t>
      </w:r>
    </w:p>
  </w:comment>
  <w:comment w:id="3" w:author="rev1" w:date="2011-10-25T11:21:00Z" w:initials="r">
    <w:p w:rsidR="000C0B6F" w:rsidRDefault="000C0B6F">
      <w:pPr>
        <w:pStyle w:val="CommentText"/>
      </w:pPr>
      <w:r>
        <w:rPr>
          <w:rStyle w:val="CommentReference"/>
        </w:rPr>
        <w:annotationRef/>
      </w:r>
      <w:r>
        <w:t xml:space="preserve">One important element we need to capture here is whether the group reps are going back and sharing decisions made at the meetings with the groups and taking feedback from the group back to </w:t>
      </w:r>
      <w:proofErr w:type="spellStart"/>
      <w:r>
        <w:t>IPs</w:t>
      </w:r>
      <w:proofErr w:type="spellEnd"/>
      <w:proofErr w:type="gramStart"/>
      <w:r>
        <w:t>..</w:t>
      </w:r>
      <w:proofErr w:type="gramEnd"/>
    </w:p>
  </w:comment>
  <w:comment w:id="4" w:author="rev1" w:date="2011-10-25T11:22:00Z" w:initials="r">
    <w:p w:rsidR="0000124F" w:rsidRDefault="0000124F">
      <w:pPr>
        <w:pStyle w:val="CommentText"/>
      </w:pPr>
      <w:r>
        <w:rPr>
          <w:rStyle w:val="CommentReference"/>
        </w:rPr>
        <w:annotationRef/>
      </w:r>
      <w:r>
        <w:t>We know this is not going to happen at least in this phase of the project – so why waste time asking questions!</w:t>
      </w:r>
    </w:p>
  </w:comment>
  <w:comment w:id="5" w:author="rev1" w:date="2011-10-25T11:23:00Z" w:initials="r">
    <w:p w:rsidR="0000124F" w:rsidRDefault="0000124F">
      <w:pPr>
        <w:pStyle w:val="CommentText"/>
      </w:pPr>
      <w:r>
        <w:rPr>
          <w:rStyle w:val="CommentReference"/>
        </w:rPr>
        <w:annotationRef/>
      </w:r>
      <w:r>
        <w:t>Here let us all have the same understanding that they do not have be formal contracts (signed and stamped)</w:t>
      </w:r>
      <w:proofErr w:type="gramStart"/>
      <w:r>
        <w:t>..</w:t>
      </w:r>
      <w:proofErr w:type="gramEnd"/>
      <w:r>
        <w:t xml:space="preserve"> </w:t>
      </w:r>
      <w:proofErr w:type="gramStart"/>
      <w:r>
        <w:t>even</w:t>
      </w:r>
      <w:proofErr w:type="gramEnd"/>
      <w:r>
        <w:t xml:space="preserve"> informal agreements to sell a specified number at a specified time also counts..</w:t>
      </w:r>
    </w:p>
  </w:comment>
  <w:comment w:id="6" w:author="rev1" w:date="2011-10-25T11:29:00Z" w:initials="r">
    <w:p w:rsidR="0032004C" w:rsidRDefault="0032004C">
      <w:pPr>
        <w:pStyle w:val="CommentText"/>
      </w:pPr>
      <w:r>
        <w:rPr>
          <w:rStyle w:val="CommentReference"/>
        </w:rPr>
        <w:annotationRef/>
      </w:r>
      <w:r>
        <w:t>Assume this also includes butchers</w:t>
      </w:r>
      <w:proofErr w:type="gramStart"/>
      <w:r>
        <w:t>..</w:t>
      </w:r>
      <w:proofErr w:type="gramEnd"/>
      <w:r>
        <w:t xml:space="preserve"> we should have some element of new knowledge and information for butchers and changes in practices/attitudes with regard to hygienic slaughtering and meat handling..</w:t>
      </w:r>
      <w:r w:rsidR="00B003AD">
        <w:t xml:space="preserve">these are small changes we could aim at and would be quite </w:t>
      </w:r>
      <w:r w:rsidR="00B003AD">
        <w:t>effective..</w:t>
      </w:r>
    </w:p>
  </w:comment>
  <w:comment w:id="7" w:author="rev1" w:date="2011-10-25T11:25:00Z" w:initials="r">
    <w:p w:rsidR="00587CCF" w:rsidRDefault="00587CCF">
      <w:pPr>
        <w:pStyle w:val="CommentText"/>
      </w:pPr>
      <w:r>
        <w:rPr>
          <w:rStyle w:val="CommentReference"/>
        </w:rPr>
        <w:annotationRef/>
      </w:r>
      <w:r>
        <w:t>This could happen during IP meetings and beyond</w:t>
      </w:r>
      <w:proofErr w:type="gramStart"/>
      <w:r>
        <w:t>..</w:t>
      </w:r>
      <w:proofErr w:type="gramEnd"/>
      <w:r>
        <w:t xml:space="preserve"> IP reports should say what is shared at the meetings, you need to capture what happens outside of the meetings</w:t>
      </w:r>
      <w:proofErr w:type="gramStart"/>
      <w:r>
        <w:t>..</w:t>
      </w:r>
      <w:proofErr w:type="gramEnd"/>
    </w:p>
  </w:comment>
  <w:comment w:id="8" w:author="rev1" w:date="2011-10-25T11:25:00Z" w:initials="r">
    <w:p w:rsidR="00802F22" w:rsidRDefault="00802F22">
      <w:pPr>
        <w:pStyle w:val="CommentText"/>
      </w:pPr>
      <w:r>
        <w:rPr>
          <w:rStyle w:val="CommentReference"/>
        </w:rPr>
        <w:annotationRef/>
      </w:r>
      <w:r>
        <w:t>Not sure I understand what this means</w:t>
      </w:r>
      <w:proofErr w:type="gramStart"/>
      <w:r>
        <w:t>..</w:t>
      </w:r>
      <w:proofErr w:type="gramEnd"/>
    </w:p>
  </w:comment>
  <w:comment w:id="9" w:author="rev1" w:date="2011-10-25T11:26:00Z" w:initials="r">
    <w:p w:rsidR="005455EB" w:rsidRDefault="005455EB">
      <w:pPr>
        <w:pStyle w:val="CommentText"/>
      </w:pPr>
      <w:r>
        <w:rPr>
          <w:rStyle w:val="CommentReference"/>
        </w:rPr>
        <w:annotationRef/>
      </w:r>
      <w:r>
        <w:t xml:space="preserve">?? </w:t>
      </w:r>
      <w:proofErr w:type="gramStart"/>
      <w:r>
        <w:t>you</w:t>
      </w:r>
      <w:proofErr w:type="gramEnd"/>
      <w:r>
        <w:t xml:space="preserve"> think this is possible and worth tracking??</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041" w:rsidRDefault="00A07041" w:rsidP="009E2901">
      <w:r>
        <w:separator/>
      </w:r>
    </w:p>
  </w:endnote>
  <w:endnote w:type="continuationSeparator" w:id="0">
    <w:p w:rsidR="00A07041" w:rsidRDefault="00A07041" w:rsidP="009E29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0305"/>
      <w:docPartObj>
        <w:docPartGallery w:val="Page Numbers (Bottom of Page)"/>
        <w:docPartUnique/>
      </w:docPartObj>
    </w:sdtPr>
    <w:sdtContent>
      <w:p w:rsidR="00DE6F0A" w:rsidRDefault="00C45BF2">
        <w:pPr>
          <w:pStyle w:val="Footer"/>
          <w:jc w:val="right"/>
        </w:pPr>
        <w:fldSimple w:instr=" PAGE   \* MERGEFORMAT ">
          <w:r w:rsidR="00B003AD">
            <w:rPr>
              <w:noProof/>
            </w:rPr>
            <w:t>3</w:t>
          </w:r>
        </w:fldSimple>
      </w:p>
    </w:sdtContent>
  </w:sdt>
  <w:p w:rsidR="00DE6F0A" w:rsidRDefault="00DE6F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041" w:rsidRDefault="00A07041" w:rsidP="009E2901">
      <w:r>
        <w:separator/>
      </w:r>
    </w:p>
  </w:footnote>
  <w:footnote w:type="continuationSeparator" w:id="0">
    <w:p w:rsidR="00A07041" w:rsidRDefault="00A07041" w:rsidP="009E29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E2901"/>
    <w:rsid w:val="0000124F"/>
    <w:rsid w:val="00002584"/>
    <w:rsid w:val="000C0B6F"/>
    <w:rsid w:val="00137563"/>
    <w:rsid w:val="0032004C"/>
    <w:rsid w:val="00320A56"/>
    <w:rsid w:val="004071F4"/>
    <w:rsid w:val="0041703C"/>
    <w:rsid w:val="004E47EC"/>
    <w:rsid w:val="005455EB"/>
    <w:rsid w:val="00587CCF"/>
    <w:rsid w:val="00601C01"/>
    <w:rsid w:val="00610D5A"/>
    <w:rsid w:val="00667525"/>
    <w:rsid w:val="006D16AB"/>
    <w:rsid w:val="007F6A4A"/>
    <w:rsid w:val="00802F22"/>
    <w:rsid w:val="00860897"/>
    <w:rsid w:val="00864F17"/>
    <w:rsid w:val="00873A29"/>
    <w:rsid w:val="00913A4B"/>
    <w:rsid w:val="009E2901"/>
    <w:rsid w:val="00A07041"/>
    <w:rsid w:val="00A54307"/>
    <w:rsid w:val="00B003AD"/>
    <w:rsid w:val="00B04AB0"/>
    <w:rsid w:val="00B104DC"/>
    <w:rsid w:val="00BA4BDA"/>
    <w:rsid w:val="00BB7179"/>
    <w:rsid w:val="00C45BF2"/>
    <w:rsid w:val="00D17DF6"/>
    <w:rsid w:val="00D45D4B"/>
    <w:rsid w:val="00DE6F0A"/>
    <w:rsid w:val="00EF39EC"/>
    <w:rsid w:val="00F373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901"/>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E2901"/>
    <w:rPr>
      <w:rFonts w:ascii="Cambria" w:eastAsia="MS ??" w:hAnsi="Cambria"/>
      <w:sz w:val="24"/>
      <w:szCs w:val="24"/>
    </w:rPr>
  </w:style>
  <w:style w:type="character" w:customStyle="1" w:styleId="FootnoteTextChar">
    <w:name w:val="Footnote Text Char"/>
    <w:basedOn w:val="DefaultParagraphFont"/>
    <w:link w:val="FootnoteText"/>
    <w:uiPriority w:val="99"/>
    <w:rsid w:val="009E2901"/>
    <w:rPr>
      <w:rFonts w:ascii="Cambria" w:eastAsia="MS ??" w:hAnsi="Cambria" w:cs="Times New Roman"/>
      <w:sz w:val="24"/>
      <w:szCs w:val="24"/>
      <w:lang w:val="en-US"/>
    </w:rPr>
  </w:style>
  <w:style w:type="character" w:styleId="FootnoteReference">
    <w:name w:val="footnote reference"/>
    <w:basedOn w:val="DefaultParagraphFont"/>
    <w:uiPriority w:val="99"/>
    <w:rsid w:val="009E2901"/>
    <w:rPr>
      <w:rFonts w:cs="Times New Roman"/>
      <w:vertAlign w:val="superscript"/>
    </w:rPr>
  </w:style>
  <w:style w:type="paragraph" w:styleId="NoSpacing">
    <w:name w:val="No Spacing"/>
    <w:uiPriority w:val="99"/>
    <w:qFormat/>
    <w:rsid w:val="009E2901"/>
    <w:pPr>
      <w:spacing w:after="0" w:line="240" w:lineRule="auto"/>
    </w:pPr>
    <w:rPr>
      <w:rFonts w:ascii="Calibri" w:eastAsia="Times New Roman" w:hAnsi="Calibri" w:cs="Times New Roman"/>
      <w:lang w:val="en-US"/>
    </w:rPr>
  </w:style>
  <w:style w:type="character" w:customStyle="1" w:styleId="longtext">
    <w:name w:val="long_text"/>
    <w:basedOn w:val="DefaultParagraphFont"/>
    <w:uiPriority w:val="99"/>
    <w:rsid w:val="009E2901"/>
    <w:rPr>
      <w:rFonts w:cs="Times New Roman"/>
    </w:rPr>
  </w:style>
  <w:style w:type="character" w:styleId="CommentReference">
    <w:name w:val="annotation reference"/>
    <w:basedOn w:val="DefaultParagraphFont"/>
    <w:uiPriority w:val="99"/>
    <w:semiHidden/>
    <w:rsid w:val="009E2901"/>
    <w:rPr>
      <w:rFonts w:cs="Times New Roman"/>
      <w:sz w:val="16"/>
      <w:szCs w:val="16"/>
    </w:rPr>
  </w:style>
  <w:style w:type="paragraph" w:styleId="CommentText">
    <w:name w:val="annotation text"/>
    <w:basedOn w:val="Normal"/>
    <w:link w:val="CommentTextChar"/>
    <w:uiPriority w:val="99"/>
    <w:semiHidden/>
    <w:rsid w:val="009E2901"/>
    <w:rPr>
      <w:sz w:val="20"/>
      <w:szCs w:val="20"/>
    </w:rPr>
  </w:style>
  <w:style w:type="character" w:customStyle="1" w:styleId="CommentTextChar">
    <w:name w:val="Comment Text Char"/>
    <w:basedOn w:val="DefaultParagraphFont"/>
    <w:link w:val="CommentText"/>
    <w:uiPriority w:val="99"/>
    <w:semiHidden/>
    <w:rsid w:val="009E2901"/>
    <w:rPr>
      <w:rFonts w:ascii="Arial" w:eastAsia="Times New Roman" w:hAnsi="Arial" w:cs="Times New Roman"/>
      <w:sz w:val="20"/>
      <w:szCs w:val="20"/>
      <w:lang w:val="en-US"/>
    </w:rPr>
  </w:style>
  <w:style w:type="paragraph" w:styleId="BalloonText">
    <w:name w:val="Balloon Text"/>
    <w:basedOn w:val="Normal"/>
    <w:link w:val="BalloonTextChar"/>
    <w:uiPriority w:val="99"/>
    <w:semiHidden/>
    <w:unhideWhenUsed/>
    <w:rsid w:val="009E2901"/>
    <w:rPr>
      <w:rFonts w:ascii="Tahoma" w:hAnsi="Tahoma" w:cs="Tahoma"/>
      <w:sz w:val="16"/>
      <w:szCs w:val="16"/>
    </w:rPr>
  </w:style>
  <w:style w:type="character" w:customStyle="1" w:styleId="BalloonTextChar">
    <w:name w:val="Balloon Text Char"/>
    <w:basedOn w:val="DefaultParagraphFont"/>
    <w:link w:val="BalloonText"/>
    <w:uiPriority w:val="99"/>
    <w:semiHidden/>
    <w:rsid w:val="009E2901"/>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DE6F0A"/>
    <w:pPr>
      <w:tabs>
        <w:tab w:val="center" w:pos="4513"/>
        <w:tab w:val="right" w:pos="9026"/>
      </w:tabs>
    </w:pPr>
  </w:style>
  <w:style w:type="character" w:customStyle="1" w:styleId="HeaderChar">
    <w:name w:val="Header Char"/>
    <w:basedOn w:val="DefaultParagraphFont"/>
    <w:link w:val="Header"/>
    <w:uiPriority w:val="99"/>
    <w:semiHidden/>
    <w:rsid w:val="00DE6F0A"/>
    <w:rPr>
      <w:rFonts w:ascii="Arial" w:eastAsia="Times New Roman" w:hAnsi="Arial" w:cs="Times New Roman"/>
      <w:lang w:val="en-US"/>
    </w:rPr>
  </w:style>
  <w:style w:type="paragraph" w:styleId="Footer">
    <w:name w:val="footer"/>
    <w:basedOn w:val="Normal"/>
    <w:link w:val="FooterChar"/>
    <w:uiPriority w:val="99"/>
    <w:unhideWhenUsed/>
    <w:rsid w:val="00DE6F0A"/>
    <w:pPr>
      <w:tabs>
        <w:tab w:val="center" w:pos="4513"/>
        <w:tab w:val="right" w:pos="9026"/>
      </w:tabs>
    </w:pPr>
  </w:style>
  <w:style w:type="character" w:customStyle="1" w:styleId="FooterChar">
    <w:name w:val="Footer Char"/>
    <w:basedOn w:val="DefaultParagraphFont"/>
    <w:link w:val="Footer"/>
    <w:uiPriority w:val="99"/>
    <w:rsid w:val="00DE6F0A"/>
    <w:rPr>
      <w:rFonts w:ascii="Arial" w:eastAsia="Times New Roman" w:hAnsi="Arial" w:cs="Times New Roman"/>
      <w:lang w:val="en-US"/>
    </w:rPr>
  </w:style>
  <w:style w:type="paragraph" w:styleId="CommentSubject">
    <w:name w:val="annotation subject"/>
    <w:basedOn w:val="CommentText"/>
    <w:next w:val="CommentText"/>
    <w:link w:val="CommentSubjectChar"/>
    <w:uiPriority w:val="99"/>
    <w:semiHidden/>
    <w:unhideWhenUsed/>
    <w:rsid w:val="004071F4"/>
    <w:rPr>
      <w:b/>
      <w:bCs/>
    </w:rPr>
  </w:style>
  <w:style w:type="character" w:customStyle="1" w:styleId="CommentSubjectChar">
    <w:name w:val="Comment Subject Char"/>
    <w:basedOn w:val="CommentTextChar"/>
    <w:link w:val="CommentSubject"/>
    <w:uiPriority w:val="99"/>
    <w:semiHidden/>
    <w:rsid w:val="004071F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E2F51-9B93-43F4-8123-60F535A59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1183</Words>
  <Characters>6747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Boogaard</dc:creator>
  <cp:lastModifiedBy>rev1</cp:lastModifiedBy>
  <cp:revision>12</cp:revision>
  <dcterms:created xsi:type="dcterms:W3CDTF">2011-10-25T08:17:00Z</dcterms:created>
  <dcterms:modified xsi:type="dcterms:W3CDTF">2011-10-25T08:29:00Z</dcterms:modified>
</cp:coreProperties>
</file>